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2389F8" w14:textId="77777777" w:rsidR="00A760F3" w:rsidRDefault="00A23B45">
      <w:pPr>
        <w:pStyle w:val="BodyText"/>
        <w:spacing w:line="259" w:lineRule="auto"/>
        <w:ind w:left="140" w:right="158"/>
      </w:pPr>
      <w:bookmarkStart w:id="0" w:name="_GoBack"/>
      <w:bookmarkEnd w:id="0"/>
      <w:r>
        <w:t>complete</w:t>
      </w:r>
      <w:r>
        <w:rPr>
          <w:spacing w:val="-1"/>
        </w:rPr>
        <w:t xml:space="preserve"> </w:t>
      </w:r>
      <w:r>
        <w:t>all</w:t>
      </w:r>
      <w:r>
        <w:rPr>
          <w:spacing w:val="-4"/>
        </w:rPr>
        <w:t xml:space="preserve"> </w:t>
      </w:r>
      <w:r>
        <w:t>or</w:t>
      </w:r>
      <w:r>
        <w:rPr>
          <w:spacing w:val="-2"/>
        </w:rPr>
        <w:t xml:space="preserve"> </w:t>
      </w:r>
      <w:r>
        <w:t>any</w:t>
      </w:r>
      <w:r>
        <w:rPr>
          <w:spacing w:val="-3"/>
        </w:rPr>
        <w:t xml:space="preserve"> </w:t>
      </w:r>
      <w:r>
        <w:t>portion</w:t>
      </w:r>
      <w:r>
        <w:rPr>
          <w:spacing w:val="-5"/>
        </w:rPr>
        <w:t xml:space="preserve"> </w:t>
      </w:r>
      <w:r>
        <w:t>of</w:t>
      </w:r>
      <w:r>
        <w:rPr>
          <w:spacing w:val="-4"/>
        </w:rPr>
        <w:t xml:space="preserve"> </w:t>
      </w:r>
      <w:r>
        <w:t>the</w:t>
      </w:r>
      <w:r>
        <w:rPr>
          <w:spacing w:val="-4"/>
        </w:rPr>
        <w:t xml:space="preserve"> </w:t>
      </w:r>
      <w:r>
        <w:t>outstanding</w:t>
      </w:r>
      <w:r>
        <w:rPr>
          <w:spacing w:val="-3"/>
        </w:rPr>
        <w:t xml:space="preserve"> </w:t>
      </w:r>
      <w:r>
        <w:t>Landlord’s</w:t>
      </w:r>
      <w:r>
        <w:rPr>
          <w:spacing w:val="-2"/>
        </w:rPr>
        <w:t xml:space="preserve"> </w:t>
      </w:r>
      <w:r>
        <w:t>Work</w:t>
      </w:r>
      <w:r>
        <w:rPr>
          <w:spacing w:val="-1"/>
        </w:rPr>
        <w:t xml:space="preserve"> </w:t>
      </w:r>
      <w:r>
        <w:t>and/or</w:t>
      </w:r>
      <w:r>
        <w:rPr>
          <w:spacing w:val="-2"/>
        </w:rPr>
        <w:t xml:space="preserve"> </w:t>
      </w:r>
      <w:proofErr w:type="spellStart"/>
      <w:r>
        <w:t>punchlist</w:t>
      </w:r>
      <w:proofErr w:type="spellEnd"/>
      <w:r>
        <w:rPr>
          <w:spacing w:val="-4"/>
        </w:rPr>
        <w:t xml:space="preserve"> </w:t>
      </w:r>
      <w:r>
        <w:t>items</w:t>
      </w:r>
      <w:r>
        <w:rPr>
          <w:spacing w:val="-2"/>
        </w:rPr>
        <w:t xml:space="preserve"> </w:t>
      </w:r>
      <w:r>
        <w:t>necessary</w:t>
      </w:r>
      <w:r>
        <w:rPr>
          <w:spacing w:val="-1"/>
        </w:rPr>
        <w:t xml:space="preserve"> </w:t>
      </w:r>
      <w:r>
        <w:t>to</w:t>
      </w:r>
      <w:r>
        <w:rPr>
          <w:spacing w:val="-1"/>
        </w:rPr>
        <w:t xml:space="preserve"> </w:t>
      </w:r>
      <w:r>
        <w:t>bring</w:t>
      </w:r>
      <w:r>
        <w:rPr>
          <w:spacing w:val="-3"/>
        </w:rPr>
        <w:t xml:space="preserve"> </w:t>
      </w:r>
      <w:r>
        <w:t>the leased premises into the required condition and Landlord shall reimburse Tenant for the actual cost of such work plus an administrative surcharge of fifteen percent (15%) of the amount otherwise due Tenant, to compensate Tenant for its employees' time, within thirty (30) days of receipt of an invoice for such sums.</w:t>
      </w:r>
    </w:p>
    <w:p w14:paraId="0B2389F9" w14:textId="77777777" w:rsidR="00A760F3" w:rsidRDefault="00A23B45">
      <w:pPr>
        <w:pStyle w:val="BodyText"/>
        <w:spacing w:line="259" w:lineRule="auto"/>
        <w:ind w:left="140" w:right="158"/>
      </w:pPr>
      <w:bookmarkStart w:id="1" w:name="STARBUCKS_LETTER_OF_INTENT"/>
      <w:bookmarkEnd w:id="1"/>
      <w:r>
        <w:t>Landlord</w:t>
      </w:r>
      <w:r>
        <w:rPr>
          <w:spacing w:val="-3"/>
        </w:rPr>
        <w:t xml:space="preserve"> </w:t>
      </w:r>
      <w:r>
        <w:t>agrees</w:t>
      </w:r>
      <w:r>
        <w:rPr>
          <w:spacing w:val="-2"/>
        </w:rPr>
        <w:t xml:space="preserve"> </w:t>
      </w:r>
      <w:r>
        <w:t>that</w:t>
      </w:r>
      <w:r>
        <w:rPr>
          <w:spacing w:val="-1"/>
        </w:rPr>
        <w:t xml:space="preserve"> </w:t>
      </w:r>
      <w:r>
        <w:t>the</w:t>
      </w:r>
      <w:r>
        <w:rPr>
          <w:spacing w:val="-4"/>
        </w:rPr>
        <w:t xml:space="preserve"> </w:t>
      </w:r>
      <w:r>
        <w:t>Tenant's</w:t>
      </w:r>
      <w:r>
        <w:rPr>
          <w:spacing w:val="-2"/>
        </w:rPr>
        <w:t xml:space="preserve"> </w:t>
      </w:r>
      <w:r>
        <w:t>and</w:t>
      </w:r>
      <w:r>
        <w:rPr>
          <w:spacing w:val="-3"/>
        </w:rPr>
        <w:t xml:space="preserve"> </w:t>
      </w:r>
      <w:r>
        <w:t>its</w:t>
      </w:r>
      <w:r>
        <w:rPr>
          <w:spacing w:val="-4"/>
        </w:rPr>
        <w:t xml:space="preserve"> </w:t>
      </w:r>
      <w:r>
        <w:t>contractor's</w:t>
      </w:r>
      <w:r>
        <w:rPr>
          <w:spacing w:val="-4"/>
        </w:rPr>
        <w:t xml:space="preserve"> </w:t>
      </w:r>
      <w:r>
        <w:t>determination</w:t>
      </w:r>
      <w:r>
        <w:rPr>
          <w:spacing w:val="-5"/>
        </w:rPr>
        <w:t xml:space="preserve"> </w:t>
      </w:r>
      <w:r>
        <w:t>of</w:t>
      </w:r>
      <w:r>
        <w:rPr>
          <w:spacing w:val="-2"/>
        </w:rPr>
        <w:t xml:space="preserve"> </w:t>
      </w:r>
      <w:r>
        <w:t>the</w:t>
      </w:r>
      <w:r>
        <w:rPr>
          <w:spacing w:val="-4"/>
        </w:rPr>
        <w:t xml:space="preserve"> </w:t>
      </w:r>
      <w:r>
        <w:t>scope</w:t>
      </w:r>
      <w:r>
        <w:rPr>
          <w:spacing w:val="-1"/>
        </w:rPr>
        <w:t xml:space="preserve"> </w:t>
      </w:r>
      <w:r>
        <w:t>of</w:t>
      </w:r>
      <w:r>
        <w:rPr>
          <w:spacing w:val="-4"/>
        </w:rPr>
        <w:t xml:space="preserve"> </w:t>
      </w:r>
      <w:r>
        <w:t>all</w:t>
      </w:r>
      <w:r>
        <w:rPr>
          <w:spacing w:val="-2"/>
        </w:rPr>
        <w:t xml:space="preserve"> </w:t>
      </w:r>
      <w:r>
        <w:t>work</w:t>
      </w:r>
      <w:r>
        <w:rPr>
          <w:spacing w:val="-4"/>
        </w:rPr>
        <w:t xml:space="preserve"> </w:t>
      </w:r>
      <w:r>
        <w:t>that</w:t>
      </w:r>
      <w:r>
        <w:rPr>
          <w:spacing w:val="-1"/>
        </w:rPr>
        <w:t xml:space="preserve"> </w:t>
      </w:r>
      <w:r>
        <w:t>is</w:t>
      </w:r>
      <w:r>
        <w:rPr>
          <w:spacing w:val="-2"/>
        </w:rPr>
        <w:t xml:space="preserve"> </w:t>
      </w:r>
      <w:r>
        <w:t>necessary</w:t>
      </w:r>
      <w:r>
        <w:rPr>
          <w:spacing w:val="-1"/>
        </w:rPr>
        <w:t xml:space="preserve"> </w:t>
      </w:r>
      <w:r>
        <w:t xml:space="preserve">to bring the leased premises into the required condition is deemed appropriate and the cost thereof plus the </w:t>
      </w:r>
      <w:bookmarkStart w:id="2" w:name="USE:__Any_lawful_retail_or_restaurant_us"/>
      <w:bookmarkEnd w:id="2"/>
      <w:r>
        <w:t>surcharge referred to above shall be final and binding on Landlord.</w:t>
      </w:r>
      <w:r>
        <w:rPr>
          <w:spacing w:val="40"/>
        </w:rPr>
        <w:t xml:space="preserve"> </w:t>
      </w:r>
      <w:r>
        <w:t xml:space="preserve">If Landlord does not reimburse Tenant as required by this Landlord </w:t>
      </w:r>
      <w:proofErr w:type="spellStart"/>
      <w:r>
        <w:t>Workletter</w:t>
      </w:r>
      <w:proofErr w:type="spellEnd"/>
      <w:r>
        <w:t xml:space="preserve"> then in addition to any remedy provided in the Lease and without limitation thereof, Tenant may offset such sum against the monthly base rent and all other charges payable by Tenant under the Lease until such sum has been fully recouped.</w:t>
      </w:r>
      <w:r>
        <w:rPr>
          <w:spacing w:val="40"/>
        </w:rPr>
        <w:t xml:space="preserve"> </w:t>
      </w:r>
      <w:r>
        <w:t>Nothing herein shall limit or impair any of Tenant’s rights and remedies set forth in the Lease or Landlord’s obligations thereunder, including, without limitation, requirements for the condition of the leased premises and the building and the shopping center of which the leased premises are a part and Landlord’s obligation to construct and complete all Landlord’s Work.</w:t>
      </w:r>
    </w:p>
    <w:p w14:paraId="0B2389FA" w14:textId="77777777" w:rsidR="00A760F3" w:rsidRDefault="00A760F3">
      <w:pPr>
        <w:pStyle w:val="BodyText"/>
        <w:spacing w:before="4"/>
        <w:rPr>
          <w:sz w:val="23"/>
        </w:rPr>
      </w:pPr>
    </w:p>
    <w:p w14:paraId="0B2389FB" w14:textId="77777777" w:rsidR="00A760F3" w:rsidRDefault="00A23B45">
      <w:pPr>
        <w:ind w:left="140"/>
        <w:rPr>
          <w:b/>
        </w:rPr>
      </w:pPr>
      <w:r>
        <w:rPr>
          <w:b/>
        </w:rPr>
        <w:t>3.</w:t>
      </w:r>
      <w:r>
        <w:rPr>
          <w:b/>
          <w:spacing w:val="-5"/>
        </w:rPr>
        <w:t xml:space="preserve"> </w:t>
      </w:r>
      <w:r>
        <w:rPr>
          <w:b/>
        </w:rPr>
        <w:t>Incorporation</w:t>
      </w:r>
      <w:r>
        <w:rPr>
          <w:b/>
          <w:spacing w:val="-5"/>
        </w:rPr>
        <w:t xml:space="preserve"> </w:t>
      </w:r>
      <w:r>
        <w:rPr>
          <w:b/>
        </w:rPr>
        <w:t>with</w:t>
      </w:r>
      <w:r>
        <w:rPr>
          <w:b/>
          <w:spacing w:val="-5"/>
        </w:rPr>
        <w:t xml:space="preserve"> </w:t>
      </w:r>
      <w:r>
        <w:rPr>
          <w:b/>
          <w:spacing w:val="-4"/>
        </w:rPr>
        <w:t>Lease</w:t>
      </w:r>
    </w:p>
    <w:p w14:paraId="0B2389FC" w14:textId="77777777" w:rsidR="00A760F3" w:rsidRDefault="00A23B45">
      <w:pPr>
        <w:pStyle w:val="BodyText"/>
        <w:spacing w:before="22" w:line="259" w:lineRule="auto"/>
        <w:ind w:left="140" w:right="158"/>
      </w:pPr>
      <w:r>
        <w:t xml:space="preserve">This Landlord </w:t>
      </w:r>
      <w:proofErr w:type="spellStart"/>
      <w:r>
        <w:t>Workletter</w:t>
      </w:r>
      <w:proofErr w:type="spellEnd"/>
      <w:r>
        <w:t xml:space="preserve"> is attached to and forms a part of the Lease and is intended by the Landlord and Tenant</w:t>
      </w:r>
      <w:r>
        <w:rPr>
          <w:spacing w:val="-1"/>
        </w:rPr>
        <w:t xml:space="preserve"> </w:t>
      </w:r>
      <w:r>
        <w:t>to</w:t>
      </w:r>
      <w:r>
        <w:rPr>
          <w:spacing w:val="-1"/>
        </w:rPr>
        <w:t xml:space="preserve"> </w:t>
      </w:r>
      <w:r>
        <w:t>be</w:t>
      </w:r>
      <w:r>
        <w:rPr>
          <w:spacing w:val="-4"/>
        </w:rPr>
        <w:t xml:space="preserve"> </w:t>
      </w:r>
      <w:r>
        <w:t>interpreted</w:t>
      </w:r>
      <w:r>
        <w:rPr>
          <w:spacing w:val="-3"/>
        </w:rPr>
        <w:t xml:space="preserve"> </w:t>
      </w:r>
      <w:r>
        <w:t>in</w:t>
      </w:r>
      <w:r>
        <w:rPr>
          <w:spacing w:val="-5"/>
        </w:rPr>
        <w:t xml:space="preserve"> </w:t>
      </w:r>
      <w:r>
        <w:t>all</w:t>
      </w:r>
      <w:r>
        <w:rPr>
          <w:spacing w:val="-2"/>
        </w:rPr>
        <w:t xml:space="preserve"> </w:t>
      </w:r>
      <w:r>
        <w:t>respects</w:t>
      </w:r>
      <w:r>
        <w:rPr>
          <w:spacing w:val="-2"/>
        </w:rPr>
        <w:t xml:space="preserve"> </w:t>
      </w:r>
      <w:r>
        <w:t>in</w:t>
      </w:r>
      <w:r>
        <w:rPr>
          <w:spacing w:val="-3"/>
        </w:rPr>
        <w:t xml:space="preserve"> </w:t>
      </w:r>
      <w:r>
        <w:t>a</w:t>
      </w:r>
      <w:r>
        <w:rPr>
          <w:spacing w:val="-7"/>
        </w:rPr>
        <w:t xml:space="preserve"> </w:t>
      </w:r>
      <w:r>
        <w:t>manner</w:t>
      </w:r>
      <w:r>
        <w:rPr>
          <w:spacing w:val="-2"/>
        </w:rPr>
        <w:t xml:space="preserve"> </w:t>
      </w:r>
      <w:r>
        <w:t>that</w:t>
      </w:r>
      <w:r>
        <w:rPr>
          <w:spacing w:val="-1"/>
        </w:rPr>
        <w:t xml:space="preserve"> </w:t>
      </w:r>
      <w:r>
        <w:t>is</w:t>
      </w:r>
      <w:r>
        <w:rPr>
          <w:spacing w:val="-2"/>
        </w:rPr>
        <w:t xml:space="preserve"> </w:t>
      </w:r>
      <w:r>
        <w:t>consistent</w:t>
      </w:r>
      <w:r>
        <w:rPr>
          <w:spacing w:val="-4"/>
        </w:rPr>
        <w:t xml:space="preserve"> </w:t>
      </w:r>
      <w:r>
        <w:t>with</w:t>
      </w:r>
      <w:r>
        <w:rPr>
          <w:spacing w:val="-3"/>
        </w:rPr>
        <w:t xml:space="preserve"> </w:t>
      </w:r>
      <w:r>
        <w:t>the</w:t>
      </w:r>
      <w:r>
        <w:rPr>
          <w:spacing w:val="-4"/>
        </w:rPr>
        <w:t xml:space="preserve"> </w:t>
      </w:r>
      <w:r>
        <w:t>terms,</w:t>
      </w:r>
      <w:r>
        <w:rPr>
          <w:spacing w:val="-4"/>
        </w:rPr>
        <w:t xml:space="preserve"> </w:t>
      </w:r>
      <w:r>
        <w:t>conditions</w:t>
      </w:r>
      <w:r>
        <w:rPr>
          <w:spacing w:val="-2"/>
        </w:rPr>
        <w:t xml:space="preserve"> </w:t>
      </w:r>
      <w:r>
        <w:t>and provisions of such Lease.</w:t>
      </w:r>
      <w:r>
        <w:rPr>
          <w:spacing w:val="40"/>
        </w:rPr>
        <w:t xml:space="preserve"> </w:t>
      </w:r>
      <w:r>
        <w:t>Notwithstanding the foregoing, the express terms, conditions and provisions of the Lease (including, without limitation, those terms, conditions and provisions of the Lease, if any, governing delivery dates and the rights and obligations of the parties in the event that on the Scheduled Delivery Date, the premises are not delivered to Tenant in the required condition) shall control in the event of any conflict or inconsistency between</w:t>
      </w:r>
      <w:r>
        <w:rPr>
          <w:spacing w:val="-1"/>
        </w:rPr>
        <w:t xml:space="preserve"> </w:t>
      </w:r>
      <w:r>
        <w:t>the</w:t>
      </w:r>
      <w:r>
        <w:rPr>
          <w:spacing w:val="-2"/>
        </w:rPr>
        <w:t xml:space="preserve"> </w:t>
      </w:r>
      <w:r>
        <w:t>express</w:t>
      </w:r>
      <w:r>
        <w:rPr>
          <w:spacing w:val="-2"/>
        </w:rPr>
        <w:t xml:space="preserve"> </w:t>
      </w:r>
      <w:r>
        <w:t>terms,</w:t>
      </w:r>
      <w:r>
        <w:rPr>
          <w:spacing w:val="-2"/>
        </w:rPr>
        <w:t xml:space="preserve"> </w:t>
      </w:r>
      <w:r>
        <w:t>conditions and</w:t>
      </w:r>
      <w:r>
        <w:rPr>
          <w:spacing w:val="-1"/>
        </w:rPr>
        <w:t xml:space="preserve"> </w:t>
      </w:r>
      <w:r>
        <w:t>provisions</w:t>
      </w:r>
      <w:r>
        <w:rPr>
          <w:spacing w:val="-1"/>
        </w:rPr>
        <w:t xml:space="preserve"> </w:t>
      </w:r>
      <w:r>
        <w:t>of the Lease</w:t>
      </w:r>
      <w:r>
        <w:rPr>
          <w:spacing w:val="-4"/>
        </w:rPr>
        <w:t xml:space="preserve"> </w:t>
      </w:r>
      <w:r>
        <w:t>and</w:t>
      </w:r>
      <w:r>
        <w:rPr>
          <w:spacing w:val="-1"/>
        </w:rPr>
        <w:t xml:space="preserve"> </w:t>
      </w:r>
      <w:r>
        <w:t>this Landlord</w:t>
      </w:r>
      <w:r>
        <w:rPr>
          <w:spacing w:val="-3"/>
        </w:rPr>
        <w:t xml:space="preserve"> </w:t>
      </w:r>
      <w:proofErr w:type="spellStart"/>
      <w:r>
        <w:t>Workletter</w:t>
      </w:r>
      <w:proofErr w:type="spellEnd"/>
      <w:r>
        <w:t>.</w:t>
      </w:r>
    </w:p>
    <w:p w14:paraId="0B2389FD" w14:textId="77777777" w:rsidR="00A760F3" w:rsidRDefault="00A760F3">
      <w:pPr>
        <w:pStyle w:val="BodyText"/>
      </w:pPr>
    </w:p>
    <w:p w14:paraId="0B2389FE" w14:textId="77777777" w:rsidR="00A760F3" w:rsidRDefault="00A760F3">
      <w:pPr>
        <w:pStyle w:val="BodyText"/>
      </w:pPr>
    </w:p>
    <w:p w14:paraId="0B2389FF" w14:textId="77777777" w:rsidR="00A760F3" w:rsidRDefault="00A760F3">
      <w:pPr>
        <w:pStyle w:val="BodyText"/>
      </w:pPr>
    </w:p>
    <w:p w14:paraId="0B238A00" w14:textId="77777777" w:rsidR="00A760F3" w:rsidRDefault="00A760F3">
      <w:pPr>
        <w:pStyle w:val="BodyText"/>
        <w:spacing w:before="1"/>
        <w:rPr>
          <w:sz w:val="31"/>
        </w:rPr>
      </w:pPr>
    </w:p>
    <w:p w14:paraId="0B238A01" w14:textId="77777777" w:rsidR="00A760F3" w:rsidRDefault="00A23B45">
      <w:pPr>
        <w:pStyle w:val="Heading1"/>
        <w:spacing w:before="0" w:line="259" w:lineRule="auto"/>
        <w:ind w:left="3372" w:right="3136" w:firstLine="225"/>
      </w:pPr>
      <w:bookmarkStart w:id="3" w:name="Accepted_and_agreed_to_this________day_o"/>
      <w:bookmarkStart w:id="4" w:name="LANDLORD:"/>
      <w:bookmarkEnd w:id="3"/>
      <w:bookmarkEnd w:id="4"/>
      <w:r>
        <w:t>DESCRIPTION OF LANDLORD WORK NEW</w:t>
      </w:r>
      <w:r>
        <w:rPr>
          <w:spacing w:val="-11"/>
        </w:rPr>
        <w:t xml:space="preserve"> </w:t>
      </w:r>
      <w:r>
        <w:t>AND/OR</w:t>
      </w:r>
      <w:r>
        <w:rPr>
          <w:spacing w:val="-12"/>
        </w:rPr>
        <w:t xml:space="preserve"> </w:t>
      </w:r>
      <w:r>
        <w:t>EXISTING</w:t>
      </w:r>
      <w:r>
        <w:rPr>
          <w:spacing w:val="-12"/>
        </w:rPr>
        <w:t xml:space="preserve"> </w:t>
      </w:r>
      <w:r>
        <w:t>CONSTRUCTION</w:t>
      </w:r>
    </w:p>
    <w:p w14:paraId="0B238A02" w14:textId="77777777" w:rsidR="00A760F3" w:rsidRDefault="00A760F3">
      <w:pPr>
        <w:pStyle w:val="BodyText"/>
        <w:rPr>
          <w:sz w:val="20"/>
        </w:rPr>
      </w:pPr>
    </w:p>
    <w:p w14:paraId="0B238A03" w14:textId="77777777" w:rsidR="00A760F3" w:rsidRDefault="00A760F3">
      <w:pPr>
        <w:pStyle w:val="BodyText"/>
        <w:rPr>
          <w:sz w:val="20"/>
        </w:rPr>
      </w:pPr>
    </w:p>
    <w:p w14:paraId="0B238A04" w14:textId="77777777" w:rsidR="00A760F3" w:rsidRDefault="00A760F3">
      <w:pPr>
        <w:pStyle w:val="BodyText"/>
        <w:spacing w:before="2"/>
        <w:rPr>
          <w:sz w:val="10"/>
        </w:r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08" w14:textId="77777777">
        <w:trPr>
          <w:trHeight w:val="620"/>
        </w:trPr>
        <w:tc>
          <w:tcPr>
            <w:tcW w:w="1214" w:type="dxa"/>
          </w:tcPr>
          <w:p w14:paraId="0B238A05" w14:textId="77777777" w:rsidR="00A760F3" w:rsidRDefault="00A23B45">
            <w:pPr>
              <w:pStyle w:val="TableParagraph"/>
              <w:spacing w:before="171"/>
              <w:ind w:left="97"/>
              <w:rPr>
                <w:b/>
              </w:rPr>
            </w:pPr>
            <w:bookmarkStart w:id="5" w:name="______________________________"/>
            <w:bookmarkEnd w:id="5"/>
            <w:r>
              <w:rPr>
                <w:b/>
                <w:spacing w:val="-5"/>
              </w:rPr>
              <w:t>CSI</w:t>
            </w:r>
          </w:p>
        </w:tc>
        <w:tc>
          <w:tcPr>
            <w:tcW w:w="2016" w:type="dxa"/>
          </w:tcPr>
          <w:p w14:paraId="0B238A06" w14:textId="77777777" w:rsidR="00A760F3" w:rsidRDefault="00A23B45">
            <w:pPr>
              <w:pStyle w:val="TableParagraph"/>
              <w:spacing w:before="171"/>
              <w:rPr>
                <w:b/>
              </w:rPr>
            </w:pPr>
            <w:r>
              <w:rPr>
                <w:b/>
                <w:spacing w:val="-2"/>
              </w:rPr>
              <w:t>Scope/Category</w:t>
            </w:r>
          </w:p>
        </w:tc>
        <w:tc>
          <w:tcPr>
            <w:tcW w:w="6650" w:type="dxa"/>
          </w:tcPr>
          <w:p w14:paraId="0B238A07" w14:textId="77777777" w:rsidR="00A760F3" w:rsidRDefault="00A23B45">
            <w:pPr>
              <w:pStyle w:val="TableParagraph"/>
              <w:spacing w:before="171"/>
              <w:rPr>
                <w:b/>
              </w:rPr>
            </w:pPr>
            <w:r>
              <w:rPr>
                <w:b/>
                <w:spacing w:val="-2"/>
              </w:rPr>
              <w:t>Details</w:t>
            </w:r>
          </w:p>
        </w:tc>
      </w:tr>
      <w:tr w:rsidR="00A760F3" w14:paraId="0B238A0C" w14:textId="77777777">
        <w:trPr>
          <w:trHeight w:val="3229"/>
        </w:trPr>
        <w:tc>
          <w:tcPr>
            <w:tcW w:w="1214" w:type="dxa"/>
          </w:tcPr>
          <w:p w14:paraId="0B238A09" w14:textId="77777777" w:rsidR="00A760F3" w:rsidRDefault="00A23B45">
            <w:pPr>
              <w:pStyle w:val="TableParagraph"/>
              <w:spacing w:before="171"/>
              <w:ind w:left="97"/>
            </w:pPr>
            <w:r>
              <w:rPr>
                <w:spacing w:val="-2"/>
              </w:rPr>
              <w:t>014000</w:t>
            </w:r>
          </w:p>
        </w:tc>
        <w:tc>
          <w:tcPr>
            <w:tcW w:w="2016" w:type="dxa"/>
          </w:tcPr>
          <w:p w14:paraId="0B238A0A" w14:textId="77777777" w:rsidR="00A760F3" w:rsidRDefault="00A23B45">
            <w:pPr>
              <w:pStyle w:val="TableParagraph"/>
              <w:spacing w:before="171"/>
            </w:pPr>
            <w:r>
              <w:t>Quality</w:t>
            </w:r>
            <w:r>
              <w:rPr>
                <w:spacing w:val="-3"/>
              </w:rPr>
              <w:t xml:space="preserve"> </w:t>
            </w:r>
            <w:r>
              <w:rPr>
                <w:spacing w:val="-2"/>
              </w:rPr>
              <w:t>Control</w:t>
            </w:r>
          </w:p>
        </w:tc>
        <w:tc>
          <w:tcPr>
            <w:tcW w:w="6650" w:type="dxa"/>
          </w:tcPr>
          <w:p w14:paraId="0B238A0B" w14:textId="77777777" w:rsidR="00A760F3" w:rsidRDefault="00A23B45">
            <w:pPr>
              <w:pStyle w:val="TableParagraph"/>
              <w:spacing w:before="171" w:line="259" w:lineRule="auto"/>
              <w:ind w:right="115"/>
            </w:pPr>
            <w:r>
              <w:t>Landlord</w:t>
            </w:r>
            <w:r>
              <w:rPr>
                <w:spacing w:val="-5"/>
              </w:rPr>
              <w:t xml:space="preserve"> </w:t>
            </w:r>
            <w:r>
              <w:t>shall</w:t>
            </w:r>
            <w:r>
              <w:rPr>
                <w:spacing w:val="-5"/>
              </w:rPr>
              <w:t xml:space="preserve"> </w:t>
            </w:r>
            <w:r>
              <w:t>provide</w:t>
            </w:r>
            <w:r>
              <w:rPr>
                <w:spacing w:val="-4"/>
              </w:rPr>
              <w:t xml:space="preserve"> </w:t>
            </w:r>
            <w:r>
              <w:t>Tenant</w:t>
            </w:r>
            <w:r>
              <w:rPr>
                <w:spacing w:val="-4"/>
              </w:rPr>
              <w:t xml:space="preserve"> </w:t>
            </w:r>
            <w:r>
              <w:t>with</w:t>
            </w:r>
            <w:r>
              <w:rPr>
                <w:spacing w:val="-7"/>
              </w:rPr>
              <w:t xml:space="preserve"> </w:t>
            </w:r>
            <w:r>
              <w:t>construction</w:t>
            </w:r>
            <w:r>
              <w:rPr>
                <w:spacing w:val="-5"/>
              </w:rPr>
              <w:t xml:space="preserve"> </w:t>
            </w:r>
            <w:r>
              <w:t>status</w:t>
            </w:r>
            <w:r>
              <w:rPr>
                <w:spacing w:val="-5"/>
              </w:rPr>
              <w:t xml:space="preserve"> </w:t>
            </w:r>
            <w:r>
              <w:t>updates</w:t>
            </w:r>
            <w:r>
              <w:rPr>
                <w:spacing w:val="-5"/>
              </w:rPr>
              <w:t xml:space="preserve"> </w:t>
            </w:r>
            <w:r>
              <w:t xml:space="preserve">through regular weekly progress reports and </w:t>
            </w:r>
            <w:proofErr w:type="spellStart"/>
            <w:r>
              <w:t>OxBlue</w:t>
            </w:r>
            <w:proofErr w:type="spellEnd"/>
            <w:r>
              <w:t xml:space="preserve"> site camera(s).</w:t>
            </w:r>
            <w:r>
              <w:rPr>
                <w:spacing w:val="40"/>
              </w:rPr>
              <w:t xml:space="preserve"> </w:t>
            </w:r>
            <w:r>
              <w:t xml:space="preserve">Landlord will secure one (1) 12 Megapixel Cobalt Exterior </w:t>
            </w:r>
            <w:proofErr w:type="spellStart"/>
            <w:r>
              <w:t>OxBlue</w:t>
            </w:r>
            <w:proofErr w:type="spellEnd"/>
            <w:r>
              <w:t xml:space="preserve"> Construction Camera with Solar panel (optional).</w:t>
            </w:r>
            <w:r>
              <w:rPr>
                <w:spacing w:val="40"/>
              </w:rPr>
              <w:t xml:space="preserve"> </w:t>
            </w:r>
            <w:r>
              <w:t>Camera shall be located at an agreed upon location where the video feed can maintain visual connectivity w/ landlord related construction.</w:t>
            </w:r>
            <w:r>
              <w:rPr>
                <w:spacing w:val="40"/>
              </w:rPr>
              <w:t xml:space="preserve"> </w:t>
            </w:r>
            <w:r>
              <w:t>The Landlord shall contact Starbucks national account representative @</w:t>
            </w:r>
            <w:r>
              <w:rPr>
                <w:spacing w:val="-2"/>
              </w:rPr>
              <w:t xml:space="preserve"> </w:t>
            </w:r>
            <w:proofErr w:type="spellStart"/>
            <w:r>
              <w:t>OxBlue</w:t>
            </w:r>
            <w:proofErr w:type="spellEnd"/>
            <w:r>
              <w:t xml:space="preserve"> to initiate rental and delivery.</w:t>
            </w:r>
            <w:r>
              <w:rPr>
                <w:spacing w:val="40"/>
              </w:rPr>
              <w:t xml:space="preserve"> </w:t>
            </w:r>
            <w:r>
              <w:t>The camera shall be installed and operational within 72 hours of construction mobilization.</w:t>
            </w:r>
          </w:p>
        </w:tc>
      </w:tr>
    </w:tbl>
    <w:p w14:paraId="0B238A0D" w14:textId="77777777" w:rsidR="00A760F3" w:rsidRDefault="00A760F3">
      <w:pPr>
        <w:spacing w:line="259" w:lineRule="auto"/>
        <w:sectPr w:rsidR="00A760F3" w:rsidSect="00417544">
          <w:headerReference w:type="default" r:id="rId8"/>
          <w:footerReference w:type="default" r:id="rId9"/>
          <w:type w:val="continuous"/>
          <w:pgSz w:w="12240" w:h="15840"/>
          <w:pgMar w:top="1460" w:right="980" w:bottom="1376" w:left="940" w:header="727" w:footer="800" w:gutter="0"/>
          <w:pgNumType w:start="17"/>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11" w14:textId="77777777">
        <w:trPr>
          <w:trHeight w:val="620"/>
        </w:trPr>
        <w:tc>
          <w:tcPr>
            <w:tcW w:w="1214" w:type="dxa"/>
          </w:tcPr>
          <w:p w14:paraId="0B238A0E" w14:textId="77777777" w:rsidR="00A760F3" w:rsidRDefault="00A23B45">
            <w:pPr>
              <w:pStyle w:val="TableParagraph"/>
              <w:spacing w:before="174"/>
              <w:ind w:left="97"/>
              <w:rPr>
                <w:b/>
              </w:rPr>
            </w:pPr>
            <w:r>
              <w:rPr>
                <w:b/>
                <w:spacing w:val="-5"/>
              </w:rPr>
              <w:lastRenderedPageBreak/>
              <w:t>CSI</w:t>
            </w:r>
          </w:p>
        </w:tc>
        <w:tc>
          <w:tcPr>
            <w:tcW w:w="2016" w:type="dxa"/>
          </w:tcPr>
          <w:p w14:paraId="0B238A0F" w14:textId="77777777" w:rsidR="00A760F3" w:rsidRDefault="00A23B45">
            <w:pPr>
              <w:pStyle w:val="TableParagraph"/>
              <w:spacing w:before="174"/>
              <w:rPr>
                <w:b/>
              </w:rPr>
            </w:pPr>
            <w:r>
              <w:rPr>
                <w:b/>
                <w:spacing w:val="-2"/>
              </w:rPr>
              <w:t>Scope/Category</w:t>
            </w:r>
          </w:p>
        </w:tc>
        <w:tc>
          <w:tcPr>
            <w:tcW w:w="6650" w:type="dxa"/>
          </w:tcPr>
          <w:p w14:paraId="0B238A10" w14:textId="77777777" w:rsidR="00A760F3" w:rsidRDefault="00A23B45">
            <w:pPr>
              <w:pStyle w:val="TableParagraph"/>
              <w:spacing w:before="174"/>
              <w:rPr>
                <w:b/>
              </w:rPr>
            </w:pPr>
            <w:r>
              <w:rPr>
                <w:b/>
                <w:spacing w:val="-2"/>
              </w:rPr>
              <w:t>Details</w:t>
            </w:r>
          </w:p>
        </w:tc>
      </w:tr>
      <w:tr w:rsidR="00A760F3" w14:paraId="0B238A16" w14:textId="77777777">
        <w:trPr>
          <w:trHeight w:val="1198"/>
        </w:trPr>
        <w:tc>
          <w:tcPr>
            <w:tcW w:w="1214" w:type="dxa"/>
          </w:tcPr>
          <w:p w14:paraId="0B238A12" w14:textId="77777777" w:rsidR="00A760F3" w:rsidRDefault="00A760F3">
            <w:pPr>
              <w:pStyle w:val="TableParagraph"/>
              <w:ind w:left="0"/>
              <w:rPr>
                <w:rFonts w:ascii="Times New Roman"/>
                <w:sz w:val="20"/>
              </w:rPr>
            </w:pPr>
          </w:p>
        </w:tc>
        <w:tc>
          <w:tcPr>
            <w:tcW w:w="2016" w:type="dxa"/>
          </w:tcPr>
          <w:p w14:paraId="0B238A13" w14:textId="77777777" w:rsidR="00A760F3" w:rsidRDefault="00A760F3">
            <w:pPr>
              <w:pStyle w:val="TableParagraph"/>
              <w:ind w:left="0"/>
              <w:rPr>
                <w:rFonts w:ascii="Times New Roman"/>
                <w:sz w:val="20"/>
              </w:rPr>
            </w:pPr>
          </w:p>
        </w:tc>
        <w:tc>
          <w:tcPr>
            <w:tcW w:w="6650" w:type="dxa"/>
          </w:tcPr>
          <w:p w14:paraId="0B238A14" w14:textId="77777777" w:rsidR="00A760F3" w:rsidRDefault="00A23B45">
            <w:pPr>
              <w:pStyle w:val="TableParagraph"/>
              <w:spacing w:before="171" w:line="259" w:lineRule="auto"/>
            </w:pPr>
            <w:r>
              <w:rPr>
                <w:b/>
              </w:rPr>
              <w:t>Contact:</w:t>
            </w:r>
            <w:r>
              <w:rPr>
                <w:b/>
                <w:spacing w:val="40"/>
              </w:rPr>
              <w:t xml:space="preserve"> </w:t>
            </w:r>
            <w:proofErr w:type="spellStart"/>
            <w:r>
              <w:t>OxBlue</w:t>
            </w:r>
            <w:proofErr w:type="spellEnd"/>
            <w:r>
              <w:rPr>
                <w:spacing w:val="-3"/>
              </w:rPr>
              <w:t xml:space="preserve"> </w:t>
            </w:r>
            <w:r>
              <w:t>Corporation</w:t>
            </w:r>
            <w:r>
              <w:rPr>
                <w:spacing w:val="-5"/>
              </w:rPr>
              <w:t xml:space="preserve"> </w:t>
            </w:r>
            <w:r>
              <w:t>/</w:t>
            </w:r>
            <w:r>
              <w:rPr>
                <w:spacing w:val="-5"/>
              </w:rPr>
              <w:t xml:space="preserve"> </w:t>
            </w:r>
            <w:r>
              <w:t>1777</w:t>
            </w:r>
            <w:r>
              <w:rPr>
                <w:spacing w:val="-3"/>
              </w:rPr>
              <w:t xml:space="preserve"> </w:t>
            </w:r>
            <w:r>
              <w:t>Ellsworth</w:t>
            </w:r>
            <w:r>
              <w:rPr>
                <w:spacing w:val="-5"/>
              </w:rPr>
              <w:t xml:space="preserve"> </w:t>
            </w:r>
            <w:r>
              <w:t>industrial</w:t>
            </w:r>
            <w:r>
              <w:rPr>
                <w:spacing w:val="-4"/>
              </w:rPr>
              <w:t xml:space="preserve"> </w:t>
            </w:r>
            <w:r>
              <w:t>Blvd.</w:t>
            </w:r>
            <w:r>
              <w:rPr>
                <w:spacing w:val="-4"/>
              </w:rPr>
              <w:t xml:space="preserve"> </w:t>
            </w:r>
            <w:r>
              <w:t>NW</w:t>
            </w:r>
            <w:r>
              <w:rPr>
                <w:spacing w:val="-6"/>
              </w:rPr>
              <w:t xml:space="preserve"> </w:t>
            </w:r>
            <w:r>
              <w:t>/ Atlanta, GA 30318</w:t>
            </w:r>
            <w:r>
              <w:rPr>
                <w:spacing w:val="40"/>
              </w:rPr>
              <w:t xml:space="preserve"> </w:t>
            </w:r>
            <w:r>
              <w:t xml:space="preserve">Attn: Jonathan </w:t>
            </w:r>
            <w:proofErr w:type="spellStart"/>
            <w:r>
              <w:t>DeBowles</w:t>
            </w:r>
            <w:proofErr w:type="spellEnd"/>
          </w:p>
          <w:p w14:paraId="0B238A15" w14:textId="77777777" w:rsidR="00A760F3" w:rsidRDefault="00A23B45">
            <w:pPr>
              <w:pStyle w:val="TableParagraph"/>
              <w:spacing w:before="1"/>
            </w:pPr>
            <w:r>
              <w:t>678.528.1077</w:t>
            </w:r>
            <w:r>
              <w:rPr>
                <w:spacing w:val="38"/>
              </w:rPr>
              <w:t xml:space="preserve"> </w:t>
            </w:r>
            <w:hyperlink r:id="rId10">
              <w:r>
                <w:rPr>
                  <w:spacing w:val="-2"/>
                </w:rPr>
                <w:t>enterprisesupport@oxblue.com</w:t>
              </w:r>
            </w:hyperlink>
          </w:p>
        </w:tc>
      </w:tr>
      <w:tr w:rsidR="00A760F3" w14:paraId="0B238A1A" w14:textId="77777777">
        <w:trPr>
          <w:trHeight w:val="1489"/>
        </w:trPr>
        <w:tc>
          <w:tcPr>
            <w:tcW w:w="1214" w:type="dxa"/>
          </w:tcPr>
          <w:p w14:paraId="0B238A17" w14:textId="77777777" w:rsidR="00A760F3" w:rsidRDefault="00A23B45">
            <w:pPr>
              <w:pStyle w:val="TableParagraph"/>
              <w:spacing w:before="174"/>
              <w:ind w:left="97"/>
            </w:pPr>
            <w:r>
              <w:rPr>
                <w:spacing w:val="-2"/>
              </w:rPr>
              <w:t>014100</w:t>
            </w:r>
          </w:p>
        </w:tc>
        <w:tc>
          <w:tcPr>
            <w:tcW w:w="2016" w:type="dxa"/>
          </w:tcPr>
          <w:p w14:paraId="0B238A18" w14:textId="77777777" w:rsidR="00A760F3" w:rsidRDefault="00A23B45">
            <w:pPr>
              <w:pStyle w:val="TableParagraph"/>
              <w:spacing w:before="174" w:line="256" w:lineRule="auto"/>
            </w:pPr>
            <w:r>
              <w:rPr>
                <w:spacing w:val="-2"/>
              </w:rPr>
              <w:t>Regulatory Requirements</w:t>
            </w:r>
          </w:p>
        </w:tc>
        <w:tc>
          <w:tcPr>
            <w:tcW w:w="6650" w:type="dxa"/>
          </w:tcPr>
          <w:p w14:paraId="0B238A19" w14:textId="77777777" w:rsidR="00A760F3" w:rsidRDefault="00A23B45">
            <w:pPr>
              <w:pStyle w:val="TableParagraph"/>
              <w:spacing w:before="174" w:line="259" w:lineRule="auto"/>
            </w:pPr>
            <w:r>
              <w:t>Landlord shall be responsible for planning and zoning approval, land entitlements, and all associated impact fees associated with Site improvements.</w:t>
            </w:r>
            <w:r>
              <w:rPr>
                <w:spacing w:val="-4"/>
              </w:rPr>
              <w:t xml:space="preserve"> </w:t>
            </w:r>
            <w:r>
              <w:t>If</w:t>
            </w:r>
            <w:r>
              <w:rPr>
                <w:spacing w:val="-4"/>
              </w:rPr>
              <w:t xml:space="preserve"> </w:t>
            </w:r>
            <w:r>
              <w:t>required</w:t>
            </w:r>
            <w:r>
              <w:rPr>
                <w:spacing w:val="-9"/>
              </w:rPr>
              <w:t xml:space="preserve"> </w:t>
            </w:r>
            <w:r>
              <w:t>by</w:t>
            </w:r>
            <w:r>
              <w:rPr>
                <w:spacing w:val="-3"/>
              </w:rPr>
              <w:t xml:space="preserve"> </w:t>
            </w:r>
            <w:r>
              <w:t>the</w:t>
            </w:r>
            <w:r>
              <w:rPr>
                <w:spacing w:val="-3"/>
              </w:rPr>
              <w:t xml:space="preserve"> </w:t>
            </w:r>
            <w:r>
              <w:t>local</w:t>
            </w:r>
            <w:r>
              <w:rPr>
                <w:spacing w:val="-7"/>
              </w:rPr>
              <w:t xml:space="preserve"> </w:t>
            </w:r>
            <w:r>
              <w:t>jurisdiction,</w:t>
            </w:r>
            <w:r>
              <w:rPr>
                <w:spacing w:val="-4"/>
              </w:rPr>
              <w:t xml:space="preserve"> </w:t>
            </w:r>
            <w:r>
              <w:t>Landlord</w:t>
            </w:r>
            <w:r>
              <w:rPr>
                <w:spacing w:val="-5"/>
              </w:rPr>
              <w:t xml:space="preserve"> </w:t>
            </w:r>
            <w:r>
              <w:t>shall</w:t>
            </w:r>
            <w:r>
              <w:rPr>
                <w:spacing w:val="-4"/>
              </w:rPr>
              <w:t xml:space="preserve"> </w:t>
            </w:r>
            <w:r>
              <w:t>also obtain an outdoor seating permit.</w:t>
            </w:r>
          </w:p>
        </w:tc>
      </w:tr>
      <w:tr w:rsidR="00A760F3" w14:paraId="0B238A1E" w14:textId="77777777">
        <w:trPr>
          <w:trHeight w:val="910"/>
        </w:trPr>
        <w:tc>
          <w:tcPr>
            <w:tcW w:w="1214" w:type="dxa"/>
          </w:tcPr>
          <w:p w14:paraId="0B238A1B" w14:textId="77777777" w:rsidR="00A760F3" w:rsidRDefault="00A23B45">
            <w:pPr>
              <w:pStyle w:val="TableParagraph"/>
              <w:spacing w:before="174"/>
              <w:ind w:left="97"/>
            </w:pPr>
            <w:r>
              <w:rPr>
                <w:spacing w:val="-2"/>
              </w:rPr>
              <w:t>024000</w:t>
            </w:r>
          </w:p>
        </w:tc>
        <w:tc>
          <w:tcPr>
            <w:tcW w:w="2016" w:type="dxa"/>
          </w:tcPr>
          <w:p w14:paraId="0B238A1C" w14:textId="77777777" w:rsidR="00A760F3" w:rsidRDefault="00A23B45">
            <w:pPr>
              <w:pStyle w:val="TableParagraph"/>
              <w:spacing w:before="174" w:line="256" w:lineRule="auto"/>
              <w:ind w:right="686"/>
            </w:pPr>
            <w:r>
              <w:rPr>
                <w:spacing w:val="-2"/>
              </w:rPr>
              <w:t>Selective Demolition</w:t>
            </w:r>
          </w:p>
        </w:tc>
        <w:tc>
          <w:tcPr>
            <w:tcW w:w="6650" w:type="dxa"/>
          </w:tcPr>
          <w:p w14:paraId="0B238A1D" w14:textId="77777777" w:rsidR="00A760F3" w:rsidRDefault="00A23B45">
            <w:pPr>
              <w:pStyle w:val="TableParagraph"/>
              <w:spacing w:before="174"/>
            </w:pPr>
            <w:r>
              <w:rPr>
                <w:spacing w:val="-5"/>
              </w:rPr>
              <w:t>N/A</w:t>
            </w:r>
          </w:p>
        </w:tc>
      </w:tr>
      <w:tr w:rsidR="00A760F3" w14:paraId="0B238A29" w14:textId="77777777">
        <w:trPr>
          <w:trHeight w:val="4676"/>
        </w:trPr>
        <w:tc>
          <w:tcPr>
            <w:tcW w:w="1214" w:type="dxa"/>
          </w:tcPr>
          <w:p w14:paraId="0B238A1F" w14:textId="77777777" w:rsidR="00A760F3" w:rsidRDefault="00A23B45">
            <w:pPr>
              <w:pStyle w:val="TableParagraph"/>
              <w:spacing w:before="171"/>
              <w:ind w:left="97"/>
            </w:pPr>
            <w:r>
              <w:rPr>
                <w:spacing w:val="-2"/>
              </w:rPr>
              <w:t>033000</w:t>
            </w:r>
          </w:p>
        </w:tc>
        <w:tc>
          <w:tcPr>
            <w:tcW w:w="2016" w:type="dxa"/>
          </w:tcPr>
          <w:p w14:paraId="0B238A20" w14:textId="77777777" w:rsidR="00A760F3" w:rsidRDefault="00A23B45">
            <w:pPr>
              <w:pStyle w:val="TableParagraph"/>
              <w:spacing w:before="171"/>
            </w:pPr>
            <w:r>
              <w:rPr>
                <w:spacing w:val="-2"/>
              </w:rPr>
              <w:t>Concrete</w:t>
            </w:r>
          </w:p>
        </w:tc>
        <w:tc>
          <w:tcPr>
            <w:tcW w:w="6650" w:type="dxa"/>
          </w:tcPr>
          <w:p w14:paraId="0B238A21" w14:textId="77777777" w:rsidR="00A760F3" w:rsidRDefault="00A23B45">
            <w:pPr>
              <w:pStyle w:val="TableParagraph"/>
              <w:spacing w:before="171" w:line="259" w:lineRule="auto"/>
              <w:ind w:right="151"/>
            </w:pPr>
            <w:r>
              <w:rPr>
                <w:b/>
              </w:rPr>
              <w:t xml:space="preserve">Site Footings: </w:t>
            </w:r>
            <w:r>
              <w:t>Landlord shall provide concrete footings with specified anchor bolts for Tenant provided signage and bollards per Tenant provided criteria package. Footing design shall consider bearing capacity</w:t>
            </w:r>
            <w:r>
              <w:rPr>
                <w:spacing w:val="-4"/>
              </w:rPr>
              <w:t xml:space="preserve"> </w:t>
            </w:r>
            <w:r>
              <w:t>of</w:t>
            </w:r>
            <w:r>
              <w:rPr>
                <w:spacing w:val="-5"/>
              </w:rPr>
              <w:t xml:space="preserve"> </w:t>
            </w:r>
            <w:r>
              <w:t>soils,</w:t>
            </w:r>
            <w:r>
              <w:rPr>
                <w:spacing w:val="-5"/>
              </w:rPr>
              <w:t xml:space="preserve"> </w:t>
            </w:r>
            <w:r>
              <w:t>wind</w:t>
            </w:r>
            <w:r>
              <w:rPr>
                <w:spacing w:val="-4"/>
              </w:rPr>
              <w:t xml:space="preserve"> </w:t>
            </w:r>
            <w:r>
              <w:t>loads,</w:t>
            </w:r>
            <w:r>
              <w:rPr>
                <w:spacing w:val="-3"/>
              </w:rPr>
              <w:t xml:space="preserve"> </w:t>
            </w:r>
            <w:r>
              <w:t>weight</w:t>
            </w:r>
            <w:r>
              <w:rPr>
                <w:spacing w:val="-5"/>
              </w:rPr>
              <w:t xml:space="preserve"> </w:t>
            </w:r>
            <w:r>
              <w:t>of</w:t>
            </w:r>
            <w:r>
              <w:rPr>
                <w:spacing w:val="-5"/>
              </w:rPr>
              <w:t xml:space="preserve"> </w:t>
            </w:r>
            <w:r>
              <w:t>signage</w:t>
            </w:r>
            <w:r>
              <w:rPr>
                <w:spacing w:val="-2"/>
              </w:rPr>
              <w:t xml:space="preserve"> </w:t>
            </w:r>
            <w:r>
              <w:t>and</w:t>
            </w:r>
            <w:r>
              <w:rPr>
                <w:spacing w:val="-4"/>
              </w:rPr>
              <w:t xml:space="preserve"> </w:t>
            </w:r>
            <w:r>
              <w:t>all</w:t>
            </w:r>
            <w:r>
              <w:rPr>
                <w:spacing w:val="-6"/>
              </w:rPr>
              <w:t xml:space="preserve"> </w:t>
            </w:r>
            <w:r>
              <w:t>applicable</w:t>
            </w:r>
            <w:r>
              <w:rPr>
                <w:spacing w:val="-2"/>
              </w:rPr>
              <w:t xml:space="preserve"> </w:t>
            </w:r>
            <w:r>
              <w:t>codes. Landlord shall coordinate anchor bolt placements, footing locations, and electrical/data</w:t>
            </w:r>
            <w:r>
              <w:rPr>
                <w:spacing w:val="-1"/>
              </w:rPr>
              <w:t xml:space="preserve"> </w:t>
            </w:r>
            <w:r>
              <w:t>stub-ups with</w:t>
            </w:r>
            <w:r>
              <w:rPr>
                <w:spacing w:val="-2"/>
              </w:rPr>
              <w:t xml:space="preserve"> </w:t>
            </w:r>
            <w:r>
              <w:t>Tenant provided cut</w:t>
            </w:r>
            <w:r>
              <w:rPr>
                <w:spacing w:val="-1"/>
              </w:rPr>
              <w:t xml:space="preserve"> </w:t>
            </w:r>
            <w:r>
              <w:t>sheets.</w:t>
            </w:r>
            <w:r>
              <w:rPr>
                <w:spacing w:val="-2"/>
              </w:rPr>
              <w:t xml:space="preserve"> </w:t>
            </w:r>
            <w:r>
              <w:t>Landlord shall install the following footings and tenants specified bollards in approved locations:</w:t>
            </w:r>
          </w:p>
          <w:p w14:paraId="0B238A22" w14:textId="6E37191B" w:rsidR="00A760F3" w:rsidRPr="00A80C45" w:rsidRDefault="00A23B45">
            <w:pPr>
              <w:pStyle w:val="TableParagraph"/>
              <w:numPr>
                <w:ilvl w:val="0"/>
                <w:numId w:val="3"/>
              </w:numPr>
              <w:tabs>
                <w:tab w:val="left" w:pos="315"/>
              </w:tabs>
              <w:spacing w:line="267" w:lineRule="exact"/>
              <w:ind w:left="315" w:hanging="217"/>
            </w:pPr>
            <w:r w:rsidRPr="00BF3D04">
              <w:t>Tenant's</w:t>
            </w:r>
            <w:r w:rsidRPr="00BF3D04">
              <w:rPr>
                <w:spacing w:val="-6"/>
              </w:rPr>
              <w:t xml:space="preserve"> </w:t>
            </w:r>
            <w:r w:rsidR="00C22D4F" w:rsidRPr="00A80C45">
              <w:rPr>
                <w:spacing w:val="-4"/>
              </w:rPr>
              <w:t xml:space="preserve">signage </w:t>
            </w:r>
            <w:r w:rsidR="00033D8F" w:rsidRPr="00A80C45">
              <w:rPr>
                <w:spacing w:val="-4"/>
              </w:rPr>
              <w:t>shall</w:t>
            </w:r>
            <w:r w:rsidR="00C22D4F" w:rsidRPr="00A80C45">
              <w:rPr>
                <w:spacing w:val="-4"/>
              </w:rPr>
              <w:t xml:space="preserve"> be consistent with </w:t>
            </w:r>
            <w:commentRangeStart w:id="6"/>
            <w:r w:rsidR="00C22D4F" w:rsidRPr="00A80C45">
              <w:rPr>
                <w:spacing w:val="-4"/>
              </w:rPr>
              <w:t xml:space="preserve">signage shown in Exhibit D </w:t>
            </w:r>
            <w:commentRangeEnd w:id="6"/>
            <w:r w:rsidR="00A80C45">
              <w:rPr>
                <w:rStyle w:val="CommentReference"/>
              </w:rPr>
              <w:commentReference w:id="6"/>
            </w:r>
          </w:p>
          <w:p w14:paraId="0B238A23" w14:textId="77777777" w:rsidR="00A760F3" w:rsidRDefault="00A23B45">
            <w:pPr>
              <w:pStyle w:val="TableParagraph"/>
              <w:numPr>
                <w:ilvl w:val="0"/>
                <w:numId w:val="3"/>
              </w:numPr>
              <w:tabs>
                <w:tab w:val="left" w:pos="315"/>
              </w:tabs>
              <w:spacing w:before="22"/>
              <w:ind w:left="315" w:hanging="217"/>
            </w:pPr>
            <w:r>
              <w:t>6"</w:t>
            </w:r>
            <w:r>
              <w:rPr>
                <w:spacing w:val="-5"/>
              </w:rPr>
              <w:t xml:space="preserve"> </w:t>
            </w:r>
            <w:r>
              <w:t>diameter</w:t>
            </w:r>
            <w:r>
              <w:rPr>
                <w:spacing w:val="-4"/>
              </w:rPr>
              <w:t xml:space="preserve"> </w:t>
            </w:r>
            <w:r>
              <w:t>steel</w:t>
            </w:r>
            <w:r>
              <w:rPr>
                <w:spacing w:val="-3"/>
              </w:rPr>
              <w:t xml:space="preserve"> </w:t>
            </w:r>
            <w:r>
              <w:t>pipe</w:t>
            </w:r>
            <w:r>
              <w:rPr>
                <w:spacing w:val="-4"/>
              </w:rPr>
              <w:t xml:space="preserve"> </w:t>
            </w:r>
            <w:r>
              <w:rPr>
                <w:spacing w:val="-2"/>
              </w:rPr>
              <w:t>bollards</w:t>
            </w:r>
          </w:p>
          <w:p w14:paraId="0B238A24" w14:textId="77777777" w:rsidR="00A760F3" w:rsidRDefault="00A23B45">
            <w:pPr>
              <w:pStyle w:val="TableParagraph"/>
              <w:numPr>
                <w:ilvl w:val="0"/>
                <w:numId w:val="3"/>
              </w:numPr>
              <w:tabs>
                <w:tab w:val="left" w:pos="315"/>
              </w:tabs>
              <w:spacing w:before="22"/>
              <w:ind w:left="315" w:hanging="217"/>
            </w:pPr>
            <w:r>
              <w:t>Pre-menu</w:t>
            </w:r>
            <w:r>
              <w:rPr>
                <w:spacing w:val="-7"/>
              </w:rPr>
              <w:t xml:space="preserve"> </w:t>
            </w:r>
            <w:r>
              <w:rPr>
                <w:spacing w:val="-2"/>
              </w:rPr>
              <w:t>board</w:t>
            </w:r>
          </w:p>
          <w:p w14:paraId="0B238A25" w14:textId="77777777" w:rsidR="00A760F3" w:rsidRDefault="00A23B45">
            <w:pPr>
              <w:pStyle w:val="TableParagraph"/>
              <w:numPr>
                <w:ilvl w:val="0"/>
                <w:numId w:val="3"/>
              </w:numPr>
              <w:tabs>
                <w:tab w:val="left" w:pos="315"/>
              </w:tabs>
              <w:spacing w:before="19"/>
              <w:ind w:left="315" w:hanging="217"/>
            </w:pPr>
            <w:r>
              <w:t>Order</w:t>
            </w:r>
            <w:r>
              <w:rPr>
                <w:spacing w:val="-5"/>
              </w:rPr>
              <w:t xml:space="preserve"> </w:t>
            </w:r>
            <w:r>
              <w:t>menu</w:t>
            </w:r>
            <w:r>
              <w:rPr>
                <w:spacing w:val="-3"/>
              </w:rPr>
              <w:t xml:space="preserve"> </w:t>
            </w:r>
            <w:r>
              <w:rPr>
                <w:spacing w:val="-2"/>
              </w:rPr>
              <w:t>board</w:t>
            </w:r>
          </w:p>
          <w:p w14:paraId="0B238A26" w14:textId="77777777" w:rsidR="00A760F3" w:rsidRDefault="00A23B45">
            <w:pPr>
              <w:pStyle w:val="TableParagraph"/>
              <w:numPr>
                <w:ilvl w:val="0"/>
                <w:numId w:val="3"/>
              </w:numPr>
              <w:tabs>
                <w:tab w:val="left" w:pos="315"/>
              </w:tabs>
              <w:spacing w:before="22"/>
              <w:ind w:left="315" w:hanging="217"/>
            </w:pPr>
            <w:r>
              <w:t>Drive</w:t>
            </w:r>
            <w:r>
              <w:rPr>
                <w:spacing w:val="-5"/>
              </w:rPr>
              <w:t xml:space="preserve"> </w:t>
            </w:r>
            <w:r>
              <w:t>thru</w:t>
            </w:r>
            <w:r>
              <w:rPr>
                <w:spacing w:val="-4"/>
              </w:rPr>
              <w:t xml:space="preserve"> </w:t>
            </w:r>
            <w:r>
              <w:t>order</w:t>
            </w:r>
            <w:r>
              <w:rPr>
                <w:spacing w:val="-4"/>
              </w:rPr>
              <w:t xml:space="preserve"> </w:t>
            </w:r>
            <w:r>
              <w:t>screen</w:t>
            </w:r>
            <w:r>
              <w:rPr>
                <w:spacing w:val="-5"/>
              </w:rPr>
              <w:t xml:space="preserve"> </w:t>
            </w:r>
            <w:r>
              <w:rPr>
                <w:spacing w:val="-2"/>
              </w:rPr>
              <w:t>canopy</w:t>
            </w:r>
          </w:p>
          <w:p w14:paraId="0B238A27" w14:textId="77777777" w:rsidR="00A760F3" w:rsidRDefault="00A23B45">
            <w:pPr>
              <w:pStyle w:val="TableParagraph"/>
              <w:numPr>
                <w:ilvl w:val="0"/>
                <w:numId w:val="3"/>
              </w:numPr>
              <w:tabs>
                <w:tab w:val="left" w:pos="315"/>
              </w:tabs>
              <w:spacing w:before="22"/>
              <w:ind w:left="315" w:hanging="217"/>
            </w:pPr>
            <w:r>
              <w:t>Directional</w:t>
            </w:r>
            <w:r>
              <w:rPr>
                <w:spacing w:val="-5"/>
              </w:rPr>
              <w:t xml:space="preserve"> </w:t>
            </w:r>
            <w:r>
              <w:t>signage</w:t>
            </w:r>
            <w:r>
              <w:rPr>
                <w:spacing w:val="-6"/>
              </w:rPr>
              <w:t xml:space="preserve"> </w:t>
            </w:r>
            <w:r>
              <w:t>two</w:t>
            </w:r>
            <w:r>
              <w:rPr>
                <w:spacing w:val="-3"/>
              </w:rPr>
              <w:t xml:space="preserve"> </w:t>
            </w:r>
            <w:r>
              <w:t>[2]</w:t>
            </w:r>
            <w:r>
              <w:rPr>
                <w:spacing w:val="-5"/>
              </w:rPr>
              <w:t xml:space="preserve"> </w:t>
            </w:r>
            <w:r>
              <w:t>minimum</w:t>
            </w:r>
            <w:r>
              <w:rPr>
                <w:spacing w:val="-3"/>
              </w:rPr>
              <w:t xml:space="preserve"> </w:t>
            </w:r>
            <w:r>
              <w:t>per</w:t>
            </w:r>
            <w:r>
              <w:rPr>
                <w:spacing w:val="-6"/>
              </w:rPr>
              <w:t xml:space="preserve"> </w:t>
            </w:r>
            <w:r>
              <w:rPr>
                <w:spacing w:val="-4"/>
              </w:rPr>
              <w:t>store</w:t>
            </w:r>
          </w:p>
          <w:p w14:paraId="0B238A28" w14:textId="77777777" w:rsidR="00A760F3" w:rsidRDefault="00A23B45">
            <w:pPr>
              <w:pStyle w:val="TableParagraph"/>
              <w:numPr>
                <w:ilvl w:val="0"/>
                <w:numId w:val="3"/>
              </w:numPr>
              <w:tabs>
                <w:tab w:val="left" w:pos="315"/>
              </w:tabs>
              <w:spacing w:before="22"/>
              <w:ind w:left="315" w:hanging="217"/>
            </w:pPr>
            <w:r>
              <w:t>Clearance/height</w:t>
            </w:r>
            <w:r>
              <w:rPr>
                <w:spacing w:val="-11"/>
              </w:rPr>
              <w:t xml:space="preserve"> </w:t>
            </w:r>
            <w:r>
              <w:t>restriction</w:t>
            </w:r>
            <w:r>
              <w:rPr>
                <w:spacing w:val="-12"/>
              </w:rPr>
              <w:t xml:space="preserve"> </w:t>
            </w:r>
            <w:r>
              <w:rPr>
                <w:spacing w:val="-5"/>
              </w:rPr>
              <w:t>bar</w:t>
            </w:r>
          </w:p>
        </w:tc>
      </w:tr>
      <w:tr w:rsidR="00A760F3" w14:paraId="0B238A2F" w14:textId="77777777">
        <w:trPr>
          <w:trHeight w:val="1779"/>
        </w:trPr>
        <w:tc>
          <w:tcPr>
            <w:tcW w:w="1214" w:type="dxa"/>
          </w:tcPr>
          <w:p w14:paraId="0B238A2A" w14:textId="77777777" w:rsidR="00A760F3" w:rsidRDefault="00A23B45">
            <w:pPr>
              <w:pStyle w:val="TableParagraph"/>
              <w:spacing w:before="171"/>
              <w:ind w:left="97"/>
            </w:pPr>
            <w:r>
              <w:rPr>
                <w:spacing w:val="-2"/>
              </w:rPr>
              <w:t>033001</w:t>
            </w:r>
          </w:p>
        </w:tc>
        <w:tc>
          <w:tcPr>
            <w:tcW w:w="2016" w:type="dxa"/>
          </w:tcPr>
          <w:p w14:paraId="0B238A2B" w14:textId="77777777" w:rsidR="00A760F3" w:rsidRDefault="00A23B45">
            <w:pPr>
              <w:pStyle w:val="TableParagraph"/>
              <w:spacing w:before="171"/>
            </w:pPr>
            <w:r>
              <w:t>Building</w:t>
            </w:r>
            <w:r>
              <w:rPr>
                <w:spacing w:val="-8"/>
              </w:rPr>
              <w:t xml:space="preserve"> </w:t>
            </w:r>
            <w:r>
              <w:rPr>
                <w:spacing w:val="-2"/>
              </w:rPr>
              <w:t>Subfloor</w:t>
            </w:r>
          </w:p>
        </w:tc>
        <w:tc>
          <w:tcPr>
            <w:tcW w:w="6650" w:type="dxa"/>
          </w:tcPr>
          <w:p w14:paraId="0B238A2C" w14:textId="77777777" w:rsidR="00A760F3" w:rsidRDefault="00A23B45">
            <w:pPr>
              <w:pStyle w:val="TableParagraph"/>
              <w:spacing w:before="171" w:line="259" w:lineRule="auto"/>
            </w:pPr>
            <w:r>
              <w:rPr>
                <w:b/>
              </w:rPr>
              <w:t>General:</w:t>
            </w:r>
            <w:r>
              <w:rPr>
                <w:b/>
                <w:spacing w:val="-4"/>
              </w:rPr>
              <w:t xml:space="preserve"> </w:t>
            </w:r>
            <w:r>
              <w:t>Landlord</w:t>
            </w:r>
            <w:r>
              <w:rPr>
                <w:spacing w:val="-4"/>
              </w:rPr>
              <w:t xml:space="preserve"> </w:t>
            </w:r>
            <w:r>
              <w:t>to</w:t>
            </w:r>
            <w:r>
              <w:rPr>
                <w:spacing w:val="-3"/>
              </w:rPr>
              <w:t xml:space="preserve"> </w:t>
            </w:r>
            <w:r>
              <w:t>provide</w:t>
            </w:r>
            <w:r>
              <w:rPr>
                <w:spacing w:val="-3"/>
              </w:rPr>
              <w:t xml:space="preserve"> </w:t>
            </w:r>
            <w:r>
              <w:t>full</w:t>
            </w:r>
            <w:r>
              <w:rPr>
                <w:spacing w:val="-4"/>
              </w:rPr>
              <w:t xml:space="preserve"> </w:t>
            </w:r>
            <w:r>
              <w:t>slab</w:t>
            </w:r>
            <w:r>
              <w:rPr>
                <w:spacing w:val="-4"/>
              </w:rPr>
              <w:t xml:space="preserve"> </w:t>
            </w:r>
            <w:r>
              <w:t>leave</w:t>
            </w:r>
            <w:r>
              <w:rPr>
                <w:spacing w:val="-5"/>
              </w:rPr>
              <w:t xml:space="preserve"> </w:t>
            </w:r>
            <w:r>
              <w:t>out</w:t>
            </w:r>
            <w:r>
              <w:rPr>
                <w:spacing w:val="-5"/>
              </w:rPr>
              <w:t xml:space="preserve"> </w:t>
            </w:r>
            <w:r>
              <w:t>for</w:t>
            </w:r>
            <w:r>
              <w:rPr>
                <w:spacing w:val="-5"/>
              </w:rPr>
              <w:t xml:space="preserve"> </w:t>
            </w:r>
            <w:r>
              <w:t>future</w:t>
            </w:r>
            <w:r>
              <w:rPr>
                <w:spacing w:val="-3"/>
              </w:rPr>
              <w:t xml:space="preserve"> </w:t>
            </w:r>
            <w:r>
              <w:t xml:space="preserve">Tenant </w:t>
            </w:r>
            <w:r>
              <w:rPr>
                <w:spacing w:val="-2"/>
              </w:rPr>
              <w:t>construction.</w:t>
            </w:r>
          </w:p>
          <w:p w14:paraId="0B238A2D" w14:textId="77777777" w:rsidR="00A760F3" w:rsidRDefault="00A23B45">
            <w:pPr>
              <w:pStyle w:val="TableParagraph"/>
              <w:spacing w:before="1" w:line="259" w:lineRule="auto"/>
            </w:pPr>
            <w:r>
              <w:rPr>
                <w:b/>
              </w:rPr>
              <w:t>Subgrade</w:t>
            </w:r>
            <w:r>
              <w:rPr>
                <w:b/>
                <w:spacing w:val="-5"/>
              </w:rPr>
              <w:t xml:space="preserve"> </w:t>
            </w:r>
            <w:r>
              <w:rPr>
                <w:b/>
              </w:rPr>
              <w:t>Prep:</w:t>
            </w:r>
            <w:r>
              <w:rPr>
                <w:b/>
                <w:spacing w:val="-5"/>
              </w:rPr>
              <w:t xml:space="preserve"> </w:t>
            </w:r>
            <w:r>
              <w:t>Subgrade</w:t>
            </w:r>
            <w:r>
              <w:rPr>
                <w:spacing w:val="-3"/>
              </w:rPr>
              <w:t xml:space="preserve"> </w:t>
            </w:r>
            <w:r>
              <w:t>shall</w:t>
            </w:r>
            <w:r>
              <w:rPr>
                <w:spacing w:val="-4"/>
              </w:rPr>
              <w:t xml:space="preserve"> </w:t>
            </w:r>
            <w:r>
              <w:t>be</w:t>
            </w:r>
            <w:r>
              <w:rPr>
                <w:spacing w:val="-3"/>
              </w:rPr>
              <w:t xml:space="preserve"> </w:t>
            </w:r>
            <w:r>
              <w:t>clean,</w:t>
            </w:r>
            <w:r>
              <w:rPr>
                <w:spacing w:val="-6"/>
              </w:rPr>
              <w:t xml:space="preserve"> </w:t>
            </w:r>
            <w:r>
              <w:t>structural</w:t>
            </w:r>
            <w:r>
              <w:rPr>
                <w:spacing w:val="-7"/>
              </w:rPr>
              <w:t xml:space="preserve"> </w:t>
            </w:r>
            <w:r>
              <w:t>grade</w:t>
            </w:r>
            <w:r>
              <w:rPr>
                <w:spacing w:val="-3"/>
              </w:rPr>
              <w:t xml:space="preserve"> </w:t>
            </w:r>
            <w:r>
              <w:t>fill</w:t>
            </w:r>
            <w:r>
              <w:rPr>
                <w:spacing w:val="-4"/>
              </w:rPr>
              <w:t xml:space="preserve"> </w:t>
            </w:r>
            <w:r>
              <w:t>made</w:t>
            </w:r>
            <w:r>
              <w:rPr>
                <w:spacing w:val="-3"/>
              </w:rPr>
              <w:t xml:space="preserve"> </w:t>
            </w:r>
            <w:r>
              <w:t>level and compacted in accordance with Landlord's geotechnical report.</w:t>
            </w:r>
          </w:p>
          <w:p w14:paraId="0B238A2E" w14:textId="77777777" w:rsidR="00A760F3" w:rsidRDefault="00A23B45">
            <w:pPr>
              <w:pStyle w:val="TableParagraph"/>
              <w:spacing w:line="267" w:lineRule="exact"/>
            </w:pPr>
            <w:r>
              <w:t>Provide</w:t>
            </w:r>
            <w:r>
              <w:rPr>
                <w:spacing w:val="-3"/>
              </w:rPr>
              <w:t xml:space="preserve"> </w:t>
            </w:r>
            <w:r>
              <w:t>fill</w:t>
            </w:r>
            <w:r>
              <w:rPr>
                <w:spacing w:val="-6"/>
              </w:rPr>
              <w:t xml:space="preserve"> </w:t>
            </w:r>
            <w:r>
              <w:t>4"</w:t>
            </w:r>
            <w:r>
              <w:rPr>
                <w:spacing w:val="-5"/>
              </w:rPr>
              <w:t xml:space="preserve"> </w:t>
            </w:r>
            <w:r>
              <w:t>below</w:t>
            </w:r>
            <w:r>
              <w:rPr>
                <w:spacing w:val="-3"/>
              </w:rPr>
              <w:t xml:space="preserve"> </w:t>
            </w:r>
            <w:r>
              <w:t>proposed</w:t>
            </w:r>
            <w:r>
              <w:rPr>
                <w:spacing w:val="-4"/>
              </w:rPr>
              <w:t xml:space="preserve"> </w:t>
            </w:r>
            <w:r>
              <w:t>finish</w:t>
            </w:r>
            <w:r>
              <w:rPr>
                <w:spacing w:val="-4"/>
              </w:rPr>
              <w:t xml:space="preserve"> </w:t>
            </w:r>
            <w:r>
              <w:t>floor</w:t>
            </w:r>
            <w:r>
              <w:rPr>
                <w:spacing w:val="-5"/>
              </w:rPr>
              <w:t xml:space="preserve"> </w:t>
            </w:r>
            <w:r>
              <w:rPr>
                <w:spacing w:val="-2"/>
              </w:rPr>
              <w:t>elevation.</w:t>
            </w:r>
          </w:p>
        </w:tc>
      </w:tr>
      <w:tr w:rsidR="00A760F3" w14:paraId="0B238A35" w14:textId="77777777">
        <w:trPr>
          <w:trHeight w:val="1779"/>
        </w:trPr>
        <w:tc>
          <w:tcPr>
            <w:tcW w:w="1214" w:type="dxa"/>
          </w:tcPr>
          <w:p w14:paraId="0B238A30" w14:textId="77777777" w:rsidR="00A760F3" w:rsidRDefault="00A23B45">
            <w:pPr>
              <w:pStyle w:val="TableParagraph"/>
              <w:spacing w:before="171"/>
              <w:ind w:left="97"/>
            </w:pPr>
            <w:r>
              <w:rPr>
                <w:spacing w:val="-2"/>
              </w:rPr>
              <w:t>221113</w:t>
            </w:r>
          </w:p>
        </w:tc>
        <w:tc>
          <w:tcPr>
            <w:tcW w:w="2016" w:type="dxa"/>
          </w:tcPr>
          <w:p w14:paraId="0B238A31" w14:textId="77777777" w:rsidR="00A760F3" w:rsidRDefault="00A23B45">
            <w:pPr>
              <w:pStyle w:val="TableParagraph"/>
              <w:spacing w:before="171"/>
            </w:pPr>
            <w:r>
              <w:t>Water</w:t>
            </w:r>
            <w:r>
              <w:rPr>
                <w:spacing w:val="-3"/>
              </w:rPr>
              <w:t xml:space="preserve"> </w:t>
            </w:r>
            <w:r>
              <w:rPr>
                <w:spacing w:val="-2"/>
              </w:rPr>
              <w:t>Distribution</w:t>
            </w:r>
          </w:p>
        </w:tc>
        <w:tc>
          <w:tcPr>
            <w:tcW w:w="6650" w:type="dxa"/>
          </w:tcPr>
          <w:p w14:paraId="0B238A32" w14:textId="77777777" w:rsidR="00A760F3" w:rsidRDefault="00A23B45">
            <w:pPr>
              <w:pStyle w:val="TableParagraph"/>
              <w:spacing w:before="171" w:line="259" w:lineRule="auto"/>
            </w:pPr>
            <w:r>
              <w:rPr>
                <w:b/>
              </w:rPr>
              <w:t>General:</w:t>
            </w:r>
            <w:r>
              <w:rPr>
                <w:b/>
                <w:spacing w:val="-5"/>
              </w:rPr>
              <w:t xml:space="preserve"> </w:t>
            </w:r>
            <w:r>
              <w:t>Permit,</w:t>
            </w:r>
            <w:r>
              <w:rPr>
                <w:spacing w:val="-4"/>
              </w:rPr>
              <w:t xml:space="preserve"> </w:t>
            </w:r>
            <w:r>
              <w:t>furnish,</w:t>
            </w:r>
            <w:r>
              <w:rPr>
                <w:spacing w:val="-4"/>
              </w:rPr>
              <w:t xml:space="preserve"> </w:t>
            </w:r>
            <w:r>
              <w:t>install</w:t>
            </w:r>
            <w:r>
              <w:rPr>
                <w:spacing w:val="-4"/>
              </w:rPr>
              <w:t xml:space="preserve"> </w:t>
            </w:r>
            <w:r>
              <w:t>at</w:t>
            </w:r>
            <w:r>
              <w:rPr>
                <w:spacing w:val="-3"/>
              </w:rPr>
              <w:t xml:space="preserve"> </w:t>
            </w:r>
            <w:r>
              <w:t>rear</w:t>
            </w:r>
            <w:r>
              <w:rPr>
                <w:spacing w:val="-6"/>
              </w:rPr>
              <w:t xml:space="preserve"> </w:t>
            </w:r>
            <w:r>
              <w:t>of</w:t>
            </w:r>
            <w:r>
              <w:rPr>
                <w:spacing w:val="-4"/>
              </w:rPr>
              <w:t xml:space="preserve"> </w:t>
            </w:r>
            <w:r>
              <w:t>Tenant’s</w:t>
            </w:r>
            <w:r>
              <w:rPr>
                <w:spacing w:val="-6"/>
              </w:rPr>
              <w:t xml:space="preserve"> </w:t>
            </w:r>
            <w:r>
              <w:t>space</w:t>
            </w:r>
            <w:r>
              <w:rPr>
                <w:spacing w:val="-3"/>
              </w:rPr>
              <w:t xml:space="preserve"> </w:t>
            </w:r>
            <w:r>
              <w:t>isolated</w:t>
            </w:r>
            <w:r>
              <w:rPr>
                <w:spacing w:val="-7"/>
              </w:rPr>
              <w:t xml:space="preserve"> </w:t>
            </w:r>
            <w:r>
              <w:t>from electrical equipment a minimum:</w:t>
            </w:r>
          </w:p>
          <w:p w14:paraId="0B238A33" w14:textId="77777777" w:rsidR="00A760F3" w:rsidRDefault="00A760F3">
            <w:pPr>
              <w:pStyle w:val="TableParagraph"/>
              <w:ind w:left="0"/>
            </w:pPr>
          </w:p>
          <w:p w14:paraId="0B238A34" w14:textId="6DA020C8" w:rsidR="00A760F3" w:rsidRDefault="00A23B45">
            <w:pPr>
              <w:pStyle w:val="TableParagraph"/>
              <w:spacing w:before="160" w:line="290" w:lineRule="atLeast"/>
              <w:ind w:right="151"/>
            </w:pPr>
            <w:r>
              <w:rPr>
                <w:b/>
              </w:rPr>
              <w:t>*</w:t>
            </w:r>
            <w:r>
              <w:t>One [1] 2” independent domestic water meter, designated for Tenant's</w:t>
            </w:r>
            <w:r>
              <w:rPr>
                <w:spacing w:val="-2"/>
              </w:rPr>
              <w:t xml:space="preserve"> </w:t>
            </w:r>
            <w:r>
              <w:t>use,</w:t>
            </w:r>
            <w:r>
              <w:rPr>
                <w:spacing w:val="-4"/>
              </w:rPr>
              <w:t xml:space="preserve"> </w:t>
            </w:r>
            <w:r w:rsidRPr="00C22D4F">
              <w:t>with</w:t>
            </w:r>
            <w:r w:rsidRPr="00C22D4F">
              <w:rPr>
                <w:spacing w:val="-5"/>
              </w:rPr>
              <w:t xml:space="preserve"> </w:t>
            </w:r>
            <w:r w:rsidRPr="00C22D4F">
              <w:t>shut-off</w:t>
            </w:r>
            <w:r w:rsidRPr="00C22D4F">
              <w:rPr>
                <w:spacing w:val="-7"/>
              </w:rPr>
              <w:t xml:space="preserve"> </w:t>
            </w:r>
            <w:r w:rsidRPr="00C22D4F">
              <w:t>valves</w:t>
            </w:r>
            <w:r w:rsidRPr="00C22D4F">
              <w:rPr>
                <w:spacing w:val="-4"/>
              </w:rPr>
              <w:t xml:space="preserve"> </w:t>
            </w:r>
            <w:r w:rsidRPr="00C22D4F">
              <w:t>on</w:t>
            </w:r>
            <w:r w:rsidRPr="00C22D4F">
              <w:rPr>
                <w:spacing w:val="-3"/>
              </w:rPr>
              <w:t xml:space="preserve"> </w:t>
            </w:r>
            <w:r w:rsidRPr="00C22D4F">
              <w:t>either</w:t>
            </w:r>
            <w:r w:rsidRPr="00C22D4F">
              <w:rPr>
                <w:spacing w:val="-2"/>
              </w:rPr>
              <w:t xml:space="preserve"> </w:t>
            </w:r>
            <w:r w:rsidRPr="00C22D4F">
              <w:t>side</w:t>
            </w:r>
            <w:r w:rsidRPr="00C22D4F">
              <w:rPr>
                <w:spacing w:val="-4"/>
              </w:rPr>
              <w:t xml:space="preserve"> </w:t>
            </w:r>
            <w:r w:rsidRPr="00C22D4F">
              <w:t>and</w:t>
            </w:r>
            <w:r w:rsidRPr="00C22D4F">
              <w:rPr>
                <w:spacing w:val="-3"/>
              </w:rPr>
              <w:t xml:space="preserve"> </w:t>
            </w:r>
            <w:r w:rsidRPr="00C22D4F">
              <w:t>bypass</w:t>
            </w:r>
            <w:r w:rsidRPr="00C22D4F">
              <w:rPr>
                <w:spacing w:val="-4"/>
              </w:rPr>
              <w:t xml:space="preserve"> </w:t>
            </w:r>
            <w:r w:rsidRPr="00C22D4F">
              <w:t>valving</w:t>
            </w:r>
            <w:r w:rsidRPr="00C22D4F">
              <w:rPr>
                <w:spacing w:val="-3"/>
              </w:rPr>
              <w:t xml:space="preserve"> </w:t>
            </w:r>
            <w:r w:rsidRPr="00C22D4F">
              <w:t>for</w:t>
            </w:r>
          </w:p>
        </w:tc>
      </w:tr>
    </w:tbl>
    <w:p w14:paraId="0B238A36" w14:textId="77777777" w:rsidR="00A760F3" w:rsidRDefault="00A760F3">
      <w:pPr>
        <w:spacing w:line="290" w:lineRule="atLeast"/>
        <w:sectPr w:rsidR="00A760F3" w:rsidSect="00417544">
          <w:type w:val="continuous"/>
          <w:pgSz w:w="12240" w:h="15840"/>
          <w:pgMar w:top="1460" w:right="980" w:bottom="1378" w:left="940" w:header="727" w:footer="800"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3A" w14:textId="77777777">
        <w:trPr>
          <w:trHeight w:val="620"/>
        </w:trPr>
        <w:tc>
          <w:tcPr>
            <w:tcW w:w="1214" w:type="dxa"/>
          </w:tcPr>
          <w:p w14:paraId="0B238A37" w14:textId="77777777" w:rsidR="00A760F3" w:rsidRDefault="00A23B45">
            <w:pPr>
              <w:pStyle w:val="TableParagraph"/>
              <w:spacing w:before="174"/>
              <w:ind w:left="97"/>
              <w:rPr>
                <w:b/>
              </w:rPr>
            </w:pPr>
            <w:r>
              <w:rPr>
                <w:b/>
                <w:spacing w:val="-5"/>
              </w:rPr>
              <w:lastRenderedPageBreak/>
              <w:t>CSI</w:t>
            </w:r>
          </w:p>
        </w:tc>
        <w:tc>
          <w:tcPr>
            <w:tcW w:w="2016" w:type="dxa"/>
          </w:tcPr>
          <w:p w14:paraId="0B238A38" w14:textId="77777777" w:rsidR="00A760F3" w:rsidRDefault="00A23B45">
            <w:pPr>
              <w:pStyle w:val="TableParagraph"/>
              <w:spacing w:before="174"/>
              <w:rPr>
                <w:b/>
              </w:rPr>
            </w:pPr>
            <w:r>
              <w:rPr>
                <w:b/>
                <w:spacing w:val="-2"/>
              </w:rPr>
              <w:t>Scope/Category</w:t>
            </w:r>
          </w:p>
        </w:tc>
        <w:tc>
          <w:tcPr>
            <w:tcW w:w="6650" w:type="dxa"/>
          </w:tcPr>
          <w:p w14:paraId="0B238A39" w14:textId="77777777" w:rsidR="00A760F3" w:rsidRDefault="00A23B45">
            <w:pPr>
              <w:pStyle w:val="TableParagraph"/>
              <w:spacing w:before="174"/>
              <w:rPr>
                <w:b/>
              </w:rPr>
            </w:pPr>
            <w:r>
              <w:rPr>
                <w:b/>
                <w:spacing w:val="-2"/>
              </w:rPr>
              <w:t>Details</w:t>
            </w:r>
          </w:p>
        </w:tc>
      </w:tr>
      <w:tr w:rsidR="00A760F3" w14:paraId="0B238A44" w14:textId="77777777">
        <w:trPr>
          <w:trHeight w:val="6416"/>
        </w:trPr>
        <w:tc>
          <w:tcPr>
            <w:tcW w:w="1214" w:type="dxa"/>
          </w:tcPr>
          <w:p w14:paraId="0B238A3B" w14:textId="77777777" w:rsidR="00A760F3" w:rsidRDefault="00A760F3">
            <w:pPr>
              <w:pStyle w:val="TableParagraph"/>
              <w:ind w:left="0"/>
              <w:rPr>
                <w:rFonts w:ascii="Times New Roman"/>
                <w:sz w:val="20"/>
              </w:rPr>
            </w:pPr>
          </w:p>
        </w:tc>
        <w:tc>
          <w:tcPr>
            <w:tcW w:w="2016" w:type="dxa"/>
          </w:tcPr>
          <w:p w14:paraId="0B238A3C" w14:textId="77777777" w:rsidR="00A760F3" w:rsidRDefault="00A760F3">
            <w:pPr>
              <w:pStyle w:val="TableParagraph"/>
              <w:ind w:left="0"/>
              <w:rPr>
                <w:rFonts w:ascii="Times New Roman"/>
                <w:sz w:val="20"/>
              </w:rPr>
            </w:pPr>
          </w:p>
        </w:tc>
        <w:tc>
          <w:tcPr>
            <w:tcW w:w="6650" w:type="dxa"/>
          </w:tcPr>
          <w:p w14:paraId="0B238A3D" w14:textId="728FB438" w:rsidR="00A760F3" w:rsidRDefault="00062B47">
            <w:pPr>
              <w:pStyle w:val="TableParagraph"/>
              <w:spacing w:before="171" w:line="259" w:lineRule="auto"/>
              <w:ind w:right="115"/>
            </w:pPr>
            <w:r w:rsidRPr="00C22D4F">
              <w:t>M</w:t>
            </w:r>
            <w:r w:rsidR="00A23B45" w:rsidRPr="00C22D4F">
              <w:t>aintenance</w:t>
            </w:r>
            <w:r w:rsidR="00A23B45">
              <w:t>.</w:t>
            </w:r>
            <w:r w:rsidR="00A23B45">
              <w:rPr>
                <w:spacing w:val="-4"/>
              </w:rPr>
              <w:t xml:space="preserve"> </w:t>
            </w:r>
            <w:r w:rsidR="00A23B45">
              <w:t>Provide</w:t>
            </w:r>
            <w:r w:rsidR="00A23B45">
              <w:rPr>
                <w:spacing w:val="-6"/>
              </w:rPr>
              <w:t xml:space="preserve"> </w:t>
            </w:r>
            <w:r w:rsidR="00A23B45">
              <w:t>one</w:t>
            </w:r>
            <w:r w:rsidR="00A23B45">
              <w:rPr>
                <w:spacing w:val="-6"/>
              </w:rPr>
              <w:t xml:space="preserve"> </w:t>
            </w:r>
            <w:r w:rsidR="00A23B45">
              <w:t>[1]</w:t>
            </w:r>
            <w:r w:rsidR="00A23B45">
              <w:rPr>
                <w:spacing w:val="-4"/>
              </w:rPr>
              <w:t xml:space="preserve"> </w:t>
            </w:r>
            <w:r w:rsidR="00A23B45">
              <w:t>2”</w:t>
            </w:r>
            <w:r w:rsidR="00A23B45">
              <w:rPr>
                <w:spacing w:val="-3"/>
              </w:rPr>
              <w:t xml:space="preserve"> </w:t>
            </w:r>
            <w:ins w:id="7" w:author="Erin Elferdink" w:date="2024-01-16T17:27:00Z">
              <w:r w:rsidR="00A80C45">
                <w:rPr>
                  <w:spacing w:val="-3"/>
                </w:rPr>
                <w:t xml:space="preserve">PVC or Polytube </w:t>
              </w:r>
            </w:ins>
            <w:r w:rsidR="00A23B45">
              <w:t>domestic</w:t>
            </w:r>
            <w:r w:rsidR="00A23B45">
              <w:rPr>
                <w:spacing w:val="-4"/>
              </w:rPr>
              <w:t xml:space="preserve"> </w:t>
            </w:r>
            <w:r w:rsidR="00A23B45">
              <w:t>water</w:t>
            </w:r>
            <w:r w:rsidR="00A23B45">
              <w:rPr>
                <w:spacing w:val="-4"/>
              </w:rPr>
              <w:t xml:space="preserve"> </w:t>
            </w:r>
            <w:r w:rsidR="00A23B45">
              <w:t>line</w:t>
            </w:r>
            <w:r w:rsidR="00A23B45">
              <w:rPr>
                <w:spacing w:val="-3"/>
              </w:rPr>
              <w:t xml:space="preserve"> </w:t>
            </w:r>
            <w:r w:rsidR="00A23B45">
              <w:t>stubbed into the Premises. Location to be designated by Tenant.</w:t>
            </w:r>
          </w:p>
          <w:p w14:paraId="0B238A3E" w14:textId="77777777" w:rsidR="00A760F3" w:rsidRDefault="00A23B45">
            <w:pPr>
              <w:pStyle w:val="TableParagraph"/>
              <w:spacing w:before="1" w:line="259" w:lineRule="auto"/>
              <w:ind w:right="75"/>
            </w:pPr>
            <w:r>
              <w:rPr>
                <w:b/>
              </w:rPr>
              <w:t>*</w:t>
            </w:r>
            <w:r>
              <w:t>One [1] certified &amp; tested backflow preventer with protective enclosure and shut-off ball valve. Backflow prevention assembly shall provide maximum water pressure drop of 15 psig (pounds per square inch</w:t>
            </w:r>
            <w:r>
              <w:rPr>
                <w:spacing w:val="-4"/>
              </w:rPr>
              <w:t xml:space="preserve"> </w:t>
            </w:r>
            <w:r>
              <w:t>gauge).</w:t>
            </w:r>
            <w:r>
              <w:rPr>
                <w:spacing w:val="-3"/>
              </w:rPr>
              <w:t xml:space="preserve"> </w:t>
            </w:r>
            <w:r>
              <w:t>Preferred</w:t>
            </w:r>
            <w:r>
              <w:rPr>
                <w:spacing w:val="-6"/>
              </w:rPr>
              <w:t xml:space="preserve"> </w:t>
            </w:r>
            <w:r>
              <w:t>location</w:t>
            </w:r>
            <w:r>
              <w:rPr>
                <w:spacing w:val="-4"/>
              </w:rPr>
              <w:t xml:space="preserve"> </w:t>
            </w:r>
            <w:r>
              <w:t>is</w:t>
            </w:r>
            <w:r>
              <w:rPr>
                <w:spacing w:val="-3"/>
              </w:rPr>
              <w:t xml:space="preserve"> </w:t>
            </w:r>
            <w:r>
              <w:t>adjacent</w:t>
            </w:r>
            <w:r>
              <w:rPr>
                <w:spacing w:val="-5"/>
              </w:rPr>
              <w:t xml:space="preserve"> </w:t>
            </w:r>
            <w:r>
              <w:t>to</w:t>
            </w:r>
            <w:r>
              <w:rPr>
                <w:spacing w:val="-4"/>
              </w:rPr>
              <w:t xml:space="preserve"> </w:t>
            </w:r>
            <w:r>
              <w:t>the</w:t>
            </w:r>
            <w:r>
              <w:rPr>
                <w:spacing w:val="-5"/>
              </w:rPr>
              <w:t xml:space="preserve"> </w:t>
            </w:r>
            <w:r>
              <w:t>water</w:t>
            </w:r>
            <w:r>
              <w:rPr>
                <w:spacing w:val="-2"/>
              </w:rPr>
              <w:t xml:space="preserve"> </w:t>
            </w:r>
            <w:r>
              <w:t>filtration</w:t>
            </w:r>
            <w:r>
              <w:rPr>
                <w:spacing w:val="-4"/>
              </w:rPr>
              <w:t xml:space="preserve"> </w:t>
            </w:r>
            <w:r>
              <w:t>system in the Back of House (BOH).</w:t>
            </w:r>
          </w:p>
          <w:p w14:paraId="0B238A3F" w14:textId="77777777" w:rsidR="00A760F3" w:rsidRDefault="00A760F3">
            <w:pPr>
              <w:pStyle w:val="TableParagraph"/>
              <w:ind w:left="0"/>
            </w:pPr>
          </w:p>
          <w:p w14:paraId="0B238A40" w14:textId="77777777" w:rsidR="00A760F3" w:rsidRDefault="00A760F3">
            <w:pPr>
              <w:pStyle w:val="TableParagraph"/>
              <w:spacing w:before="4"/>
              <w:ind w:left="0"/>
              <w:rPr>
                <w:sz w:val="25"/>
              </w:rPr>
            </w:pPr>
          </w:p>
          <w:p w14:paraId="0B238A41" w14:textId="1AF8C53D" w:rsidR="00A760F3" w:rsidRDefault="00A23B45">
            <w:pPr>
              <w:pStyle w:val="TableParagraph"/>
              <w:spacing w:line="259" w:lineRule="auto"/>
            </w:pPr>
            <w:r>
              <w:rPr>
                <w:b/>
              </w:rPr>
              <w:t>Water</w:t>
            </w:r>
            <w:r>
              <w:rPr>
                <w:b/>
                <w:spacing w:val="-2"/>
              </w:rPr>
              <w:t xml:space="preserve"> </w:t>
            </w:r>
            <w:r>
              <w:rPr>
                <w:b/>
              </w:rPr>
              <w:t>Pressure:</w:t>
            </w:r>
            <w:r>
              <w:rPr>
                <w:b/>
                <w:spacing w:val="-4"/>
              </w:rPr>
              <w:t xml:space="preserve"> </w:t>
            </w:r>
            <w:r>
              <w:t>Water</w:t>
            </w:r>
            <w:r>
              <w:rPr>
                <w:spacing w:val="-3"/>
              </w:rPr>
              <w:t xml:space="preserve"> </w:t>
            </w:r>
            <w:r>
              <w:t>service</w:t>
            </w:r>
            <w:r>
              <w:rPr>
                <w:spacing w:val="-2"/>
              </w:rPr>
              <w:t xml:space="preserve"> </w:t>
            </w:r>
            <w:r>
              <w:t>pressure</w:t>
            </w:r>
            <w:r>
              <w:rPr>
                <w:spacing w:val="-5"/>
              </w:rPr>
              <w:t xml:space="preserve"> </w:t>
            </w:r>
            <w:r>
              <w:t>should</w:t>
            </w:r>
            <w:r>
              <w:rPr>
                <w:spacing w:val="-4"/>
              </w:rPr>
              <w:t xml:space="preserve"> </w:t>
            </w:r>
            <w:r>
              <w:t>be</w:t>
            </w:r>
            <w:r>
              <w:rPr>
                <w:spacing w:val="-5"/>
              </w:rPr>
              <w:t xml:space="preserve"> </w:t>
            </w:r>
            <w:r>
              <w:t>a</w:t>
            </w:r>
            <w:r>
              <w:rPr>
                <w:spacing w:val="-5"/>
              </w:rPr>
              <w:t xml:space="preserve"> </w:t>
            </w:r>
            <w:r>
              <w:t>minimum</w:t>
            </w:r>
            <w:r>
              <w:rPr>
                <w:spacing w:val="-4"/>
              </w:rPr>
              <w:t xml:space="preserve"> </w:t>
            </w:r>
            <w:r>
              <w:t>of</w:t>
            </w:r>
            <w:r>
              <w:rPr>
                <w:spacing w:val="-5"/>
              </w:rPr>
              <w:t xml:space="preserve"> </w:t>
            </w:r>
            <w:r>
              <w:t>50</w:t>
            </w:r>
            <w:r>
              <w:rPr>
                <w:spacing w:val="-2"/>
              </w:rPr>
              <w:t xml:space="preserve"> </w:t>
            </w:r>
            <w:r>
              <w:t xml:space="preserve">psi (345 kPa) and no greater than 65 psi (448 kPa) residual pressure at the location where the water service enters the </w:t>
            </w:r>
            <w:r w:rsidRPr="00A80C45">
              <w:t>project space</w:t>
            </w:r>
            <w:r>
              <w:t>.</w:t>
            </w:r>
          </w:p>
          <w:p w14:paraId="0B238A42" w14:textId="77777777" w:rsidR="00A760F3" w:rsidRDefault="00A23B45">
            <w:pPr>
              <w:pStyle w:val="TableParagraph"/>
              <w:spacing w:line="259" w:lineRule="auto"/>
              <w:ind w:right="115"/>
            </w:pPr>
            <w:r>
              <w:rPr>
                <w:b/>
              </w:rPr>
              <w:t xml:space="preserve">Booster Pump: </w:t>
            </w:r>
            <w:r>
              <w:t>If the pressure is under 50 psi (345kPa) at point of entrance to Starbucks space, provide a domestic water booster pump and surge tank to meet Starbucks minimum requirements. The Landlord's engineer shall verify the inlet water pressure for each piece of</w:t>
            </w:r>
            <w:r>
              <w:rPr>
                <w:spacing w:val="-3"/>
              </w:rPr>
              <w:t xml:space="preserve"> </w:t>
            </w:r>
            <w:r>
              <w:t>equipment</w:t>
            </w:r>
            <w:r>
              <w:rPr>
                <w:spacing w:val="-5"/>
              </w:rPr>
              <w:t xml:space="preserve"> </w:t>
            </w:r>
            <w:r>
              <w:t>within</w:t>
            </w:r>
            <w:r>
              <w:rPr>
                <w:spacing w:val="-4"/>
              </w:rPr>
              <w:t xml:space="preserve"> </w:t>
            </w:r>
            <w:r>
              <w:t>the</w:t>
            </w:r>
            <w:r>
              <w:rPr>
                <w:spacing w:val="-2"/>
              </w:rPr>
              <w:t xml:space="preserve"> </w:t>
            </w:r>
            <w:r>
              <w:t>store.</w:t>
            </w:r>
            <w:r>
              <w:rPr>
                <w:spacing w:val="-6"/>
              </w:rPr>
              <w:t xml:space="preserve"> </w:t>
            </w:r>
            <w:r>
              <w:t>Locate</w:t>
            </w:r>
            <w:r>
              <w:rPr>
                <w:spacing w:val="-5"/>
              </w:rPr>
              <w:t xml:space="preserve"> </w:t>
            </w:r>
            <w:r>
              <w:t>booster</w:t>
            </w:r>
            <w:r>
              <w:rPr>
                <w:spacing w:val="-3"/>
              </w:rPr>
              <w:t xml:space="preserve"> </w:t>
            </w:r>
            <w:r>
              <w:t>pump</w:t>
            </w:r>
            <w:r>
              <w:rPr>
                <w:spacing w:val="-6"/>
              </w:rPr>
              <w:t xml:space="preserve"> </w:t>
            </w:r>
            <w:r>
              <w:t>above</w:t>
            </w:r>
            <w:r>
              <w:rPr>
                <w:spacing w:val="-2"/>
              </w:rPr>
              <w:t xml:space="preserve"> </w:t>
            </w:r>
            <w:r>
              <w:t>BOH</w:t>
            </w:r>
            <w:r>
              <w:rPr>
                <w:spacing w:val="-6"/>
              </w:rPr>
              <w:t xml:space="preserve"> </w:t>
            </w:r>
            <w:r>
              <w:t>ceiling adjacent to water filtration equipment.</w:t>
            </w:r>
          </w:p>
          <w:p w14:paraId="0B238A43" w14:textId="77777777" w:rsidR="00A760F3" w:rsidRDefault="00A23B45">
            <w:pPr>
              <w:pStyle w:val="TableParagraph"/>
              <w:spacing w:line="259" w:lineRule="auto"/>
            </w:pPr>
            <w:r>
              <w:rPr>
                <w:b/>
              </w:rPr>
              <w:t xml:space="preserve">Temporary Service: </w:t>
            </w:r>
            <w:r>
              <w:t>If permanent utility service is not available at the scheduled</w:t>
            </w:r>
            <w:r>
              <w:rPr>
                <w:spacing w:val="-4"/>
              </w:rPr>
              <w:t xml:space="preserve"> </w:t>
            </w:r>
            <w:r>
              <w:t>delivery</w:t>
            </w:r>
            <w:r>
              <w:rPr>
                <w:spacing w:val="-4"/>
              </w:rPr>
              <w:t xml:space="preserve"> </w:t>
            </w:r>
            <w:r>
              <w:t>date</w:t>
            </w:r>
            <w:r>
              <w:rPr>
                <w:spacing w:val="-5"/>
              </w:rPr>
              <w:t xml:space="preserve"> </w:t>
            </w:r>
            <w:r>
              <w:t>as</w:t>
            </w:r>
            <w:r>
              <w:rPr>
                <w:spacing w:val="-5"/>
              </w:rPr>
              <w:t xml:space="preserve"> </w:t>
            </w:r>
            <w:r>
              <w:t>defined</w:t>
            </w:r>
            <w:r>
              <w:rPr>
                <w:spacing w:val="-4"/>
              </w:rPr>
              <w:t xml:space="preserve"> </w:t>
            </w:r>
            <w:r>
              <w:t>in</w:t>
            </w:r>
            <w:r>
              <w:rPr>
                <w:spacing w:val="-4"/>
              </w:rPr>
              <w:t xml:space="preserve"> </w:t>
            </w:r>
            <w:r>
              <w:t>the</w:t>
            </w:r>
            <w:r>
              <w:rPr>
                <w:spacing w:val="-5"/>
              </w:rPr>
              <w:t xml:space="preserve"> </w:t>
            </w:r>
            <w:r>
              <w:t>Lease,</w:t>
            </w:r>
            <w:r>
              <w:rPr>
                <w:spacing w:val="-5"/>
              </w:rPr>
              <w:t xml:space="preserve"> </w:t>
            </w:r>
            <w:r>
              <w:t>temporary</w:t>
            </w:r>
            <w:r>
              <w:rPr>
                <w:spacing w:val="-4"/>
              </w:rPr>
              <w:t xml:space="preserve"> </w:t>
            </w:r>
            <w:r>
              <w:t>service</w:t>
            </w:r>
            <w:r>
              <w:rPr>
                <w:spacing w:val="-5"/>
              </w:rPr>
              <w:t xml:space="preserve"> </w:t>
            </w:r>
            <w:r>
              <w:t>must be provided by Landlord.</w:t>
            </w:r>
          </w:p>
        </w:tc>
      </w:tr>
      <w:tr w:rsidR="00A760F3" w14:paraId="0B238A4C" w14:textId="77777777">
        <w:trPr>
          <w:trHeight w:val="5386"/>
        </w:trPr>
        <w:tc>
          <w:tcPr>
            <w:tcW w:w="1214" w:type="dxa"/>
          </w:tcPr>
          <w:p w14:paraId="0B238A45" w14:textId="77777777" w:rsidR="00A760F3" w:rsidRDefault="00A23B45">
            <w:pPr>
              <w:pStyle w:val="TableParagraph"/>
              <w:spacing w:before="171"/>
              <w:ind w:left="97"/>
            </w:pPr>
            <w:r>
              <w:rPr>
                <w:spacing w:val="-2"/>
              </w:rPr>
              <w:t>221319</w:t>
            </w:r>
          </w:p>
        </w:tc>
        <w:tc>
          <w:tcPr>
            <w:tcW w:w="2016" w:type="dxa"/>
          </w:tcPr>
          <w:p w14:paraId="0B238A46" w14:textId="77777777" w:rsidR="00A760F3" w:rsidRDefault="00A23B45">
            <w:pPr>
              <w:pStyle w:val="TableParagraph"/>
              <w:spacing w:before="171"/>
            </w:pPr>
            <w:r>
              <w:t>Grease</w:t>
            </w:r>
            <w:r>
              <w:rPr>
                <w:spacing w:val="-2"/>
              </w:rPr>
              <w:t xml:space="preserve"> Abatement</w:t>
            </w:r>
          </w:p>
        </w:tc>
        <w:tc>
          <w:tcPr>
            <w:tcW w:w="6650" w:type="dxa"/>
          </w:tcPr>
          <w:p w14:paraId="0B238A47" w14:textId="77777777" w:rsidR="00A760F3" w:rsidRDefault="00A23B45">
            <w:pPr>
              <w:pStyle w:val="TableParagraph"/>
              <w:spacing w:before="171" w:line="259" w:lineRule="auto"/>
              <w:ind w:right="151"/>
            </w:pPr>
            <w:r>
              <w:rPr>
                <w:b/>
              </w:rPr>
              <w:t xml:space="preserve">General: </w:t>
            </w:r>
            <w:r>
              <w:t>The Landlord shall utilize Starbucks National Purchasing Program for procurement and to assist with specifying an approved unit.</w:t>
            </w:r>
            <w:r>
              <w:rPr>
                <w:spacing w:val="-5"/>
              </w:rPr>
              <w:t xml:space="preserve"> </w:t>
            </w:r>
            <w:r>
              <w:t>The</w:t>
            </w:r>
            <w:r>
              <w:rPr>
                <w:spacing w:val="-4"/>
              </w:rPr>
              <w:t xml:space="preserve"> </w:t>
            </w:r>
            <w:r>
              <w:t>tenant's</w:t>
            </w:r>
            <w:r>
              <w:rPr>
                <w:spacing w:val="-5"/>
              </w:rPr>
              <w:t xml:space="preserve"> </w:t>
            </w:r>
            <w:r>
              <w:t>approved</w:t>
            </w:r>
            <w:r>
              <w:rPr>
                <w:spacing w:val="-6"/>
              </w:rPr>
              <w:t xml:space="preserve"> </w:t>
            </w:r>
            <w:r>
              <w:t>FOG</w:t>
            </w:r>
            <w:r>
              <w:rPr>
                <w:spacing w:val="-5"/>
              </w:rPr>
              <w:t xml:space="preserve"> </w:t>
            </w:r>
            <w:r>
              <w:t>interceptor</w:t>
            </w:r>
            <w:r>
              <w:rPr>
                <w:spacing w:val="-7"/>
              </w:rPr>
              <w:t xml:space="preserve"> </w:t>
            </w:r>
            <w:r>
              <w:t>manufacturer</w:t>
            </w:r>
            <w:r>
              <w:rPr>
                <w:spacing w:val="-5"/>
              </w:rPr>
              <w:t xml:space="preserve"> </w:t>
            </w:r>
            <w:r>
              <w:t>is</w:t>
            </w:r>
            <w:r>
              <w:rPr>
                <w:spacing w:val="-5"/>
              </w:rPr>
              <w:t xml:space="preserve"> </w:t>
            </w:r>
            <w:r>
              <w:t>Schier. Should any agency feel that it is necessary for a Starbucks store to install a Fats Oils and Grease (FOG) control system, Starbucks will provide the Landlord with the information required to specify an approved device.</w:t>
            </w:r>
          </w:p>
          <w:p w14:paraId="0B238A48" w14:textId="77777777" w:rsidR="00A760F3" w:rsidRDefault="00A760F3">
            <w:pPr>
              <w:pStyle w:val="TableParagraph"/>
              <w:spacing w:before="7"/>
              <w:ind w:left="0"/>
              <w:rPr>
                <w:sz w:val="23"/>
              </w:rPr>
            </w:pPr>
          </w:p>
          <w:p w14:paraId="0B238A49" w14:textId="77777777" w:rsidR="00A760F3" w:rsidRDefault="00A23B45">
            <w:pPr>
              <w:pStyle w:val="TableParagraph"/>
              <w:spacing w:before="1" w:line="259" w:lineRule="auto"/>
              <w:ind w:right="115"/>
            </w:pPr>
            <w:r>
              <w:rPr>
                <w:b/>
              </w:rPr>
              <w:t xml:space="preserve">Approach: </w:t>
            </w:r>
            <w:r>
              <w:t>The Landlord shall install a Large HGI or gravity fed interceptor</w:t>
            </w:r>
            <w:r>
              <w:rPr>
                <w:spacing w:val="-5"/>
              </w:rPr>
              <w:t xml:space="preserve"> </w:t>
            </w:r>
            <w:r>
              <w:t>with</w:t>
            </w:r>
            <w:r>
              <w:rPr>
                <w:spacing w:val="-4"/>
              </w:rPr>
              <w:t xml:space="preserve"> </w:t>
            </w:r>
            <w:r>
              <w:t>connection</w:t>
            </w:r>
            <w:r>
              <w:rPr>
                <w:spacing w:val="-4"/>
              </w:rPr>
              <w:t xml:space="preserve"> </w:t>
            </w:r>
            <w:r>
              <w:t>to</w:t>
            </w:r>
            <w:r>
              <w:rPr>
                <w:spacing w:val="-2"/>
              </w:rPr>
              <w:t xml:space="preserve"> </w:t>
            </w:r>
            <w:r>
              <w:t>all</w:t>
            </w:r>
            <w:r>
              <w:rPr>
                <w:spacing w:val="-6"/>
              </w:rPr>
              <w:t xml:space="preserve"> </w:t>
            </w:r>
            <w:r>
              <w:t>sinks</w:t>
            </w:r>
            <w:r>
              <w:rPr>
                <w:spacing w:val="-3"/>
              </w:rPr>
              <w:t xml:space="preserve"> </w:t>
            </w:r>
            <w:r>
              <w:t>and/or</w:t>
            </w:r>
            <w:r>
              <w:rPr>
                <w:spacing w:val="-5"/>
              </w:rPr>
              <w:t xml:space="preserve"> </w:t>
            </w:r>
            <w:r>
              <w:t>floor</w:t>
            </w:r>
            <w:r>
              <w:rPr>
                <w:spacing w:val="-3"/>
              </w:rPr>
              <w:t xml:space="preserve"> </w:t>
            </w:r>
            <w:r>
              <w:t>drains</w:t>
            </w:r>
            <w:r>
              <w:rPr>
                <w:spacing w:val="-3"/>
              </w:rPr>
              <w:t xml:space="preserve"> </w:t>
            </w:r>
            <w:r>
              <w:t>as</w:t>
            </w:r>
            <w:r>
              <w:rPr>
                <w:spacing w:val="-3"/>
              </w:rPr>
              <w:t xml:space="preserve"> </w:t>
            </w:r>
            <w:r>
              <w:t>approved by the authority having jurisdiction. Tenants’ preferred location is outside</w:t>
            </w:r>
            <w:r>
              <w:rPr>
                <w:spacing w:val="-5"/>
              </w:rPr>
              <w:t xml:space="preserve"> </w:t>
            </w:r>
            <w:r>
              <w:t>the</w:t>
            </w:r>
            <w:r>
              <w:rPr>
                <w:spacing w:val="-2"/>
              </w:rPr>
              <w:t xml:space="preserve"> </w:t>
            </w:r>
            <w:r>
              <w:t>building</w:t>
            </w:r>
            <w:r>
              <w:rPr>
                <w:spacing w:val="-4"/>
              </w:rPr>
              <w:t xml:space="preserve"> </w:t>
            </w:r>
            <w:r>
              <w:t>below</w:t>
            </w:r>
            <w:r>
              <w:rPr>
                <w:spacing w:val="-5"/>
              </w:rPr>
              <w:t xml:space="preserve"> </w:t>
            </w:r>
            <w:r>
              <w:t>grade,</w:t>
            </w:r>
            <w:r>
              <w:rPr>
                <w:spacing w:val="-3"/>
              </w:rPr>
              <w:t xml:space="preserve"> </w:t>
            </w:r>
            <w:r>
              <w:t>adjacent</w:t>
            </w:r>
            <w:r>
              <w:rPr>
                <w:spacing w:val="-5"/>
              </w:rPr>
              <w:t xml:space="preserve"> </w:t>
            </w:r>
            <w:r>
              <w:t>to</w:t>
            </w:r>
            <w:r>
              <w:rPr>
                <w:spacing w:val="-2"/>
              </w:rPr>
              <w:t xml:space="preserve"> </w:t>
            </w:r>
            <w:r>
              <w:t>BOH</w:t>
            </w:r>
            <w:r>
              <w:rPr>
                <w:spacing w:val="-6"/>
              </w:rPr>
              <w:t xml:space="preserve"> </w:t>
            </w:r>
            <w:r>
              <w:t>service</w:t>
            </w:r>
            <w:r>
              <w:rPr>
                <w:spacing w:val="-2"/>
              </w:rPr>
              <w:t xml:space="preserve"> </w:t>
            </w:r>
            <w:r>
              <w:t>door,</w:t>
            </w:r>
            <w:r>
              <w:rPr>
                <w:spacing w:val="-3"/>
              </w:rPr>
              <w:t xml:space="preserve"> </w:t>
            </w:r>
            <w:r>
              <w:t>and/or isolated from building entry and patio area. If a decision is made to challenge jurisdictional requirements, the Landlord will work with Schier’s national account leads to interface with the authority having jurisdiction, and gain approval of an appropriately sized device.</w:t>
            </w:r>
          </w:p>
          <w:p w14:paraId="0B238A4A" w14:textId="77777777" w:rsidR="00A760F3" w:rsidRDefault="00A23B45">
            <w:pPr>
              <w:pStyle w:val="TableParagraph"/>
              <w:spacing w:line="267" w:lineRule="exact"/>
            </w:pPr>
            <w:r>
              <w:rPr>
                <w:b/>
              </w:rPr>
              <w:t>Documentation:</w:t>
            </w:r>
            <w:r>
              <w:rPr>
                <w:b/>
                <w:spacing w:val="-10"/>
              </w:rPr>
              <w:t xml:space="preserve"> </w:t>
            </w:r>
            <w:r>
              <w:t>When</w:t>
            </w:r>
            <w:r>
              <w:rPr>
                <w:spacing w:val="-7"/>
              </w:rPr>
              <w:t xml:space="preserve"> </w:t>
            </w:r>
            <w:r>
              <w:t>utilizing</w:t>
            </w:r>
            <w:r>
              <w:rPr>
                <w:spacing w:val="-7"/>
              </w:rPr>
              <w:t xml:space="preserve"> </w:t>
            </w:r>
            <w:r>
              <w:t>Starbucks</w:t>
            </w:r>
            <w:r>
              <w:rPr>
                <w:spacing w:val="-6"/>
              </w:rPr>
              <w:t xml:space="preserve"> </w:t>
            </w:r>
            <w:r>
              <w:t>National</w:t>
            </w:r>
            <w:r>
              <w:rPr>
                <w:spacing w:val="-8"/>
              </w:rPr>
              <w:t xml:space="preserve"> </w:t>
            </w:r>
            <w:r>
              <w:t>Purchasing</w:t>
            </w:r>
            <w:r>
              <w:rPr>
                <w:spacing w:val="-7"/>
              </w:rPr>
              <w:t xml:space="preserve"> </w:t>
            </w:r>
            <w:r>
              <w:rPr>
                <w:spacing w:val="-2"/>
              </w:rPr>
              <w:t>Program,</w:t>
            </w:r>
          </w:p>
          <w:p w14:paraId="0B238A4B" w14:textId="77777777" w:rsidR="00A760F3" w:rsidRDefault="00A23B45">
            <w:pPr>
              <w:pStyle w:val="TableParagraph"/>
              <w:spacing w:before="21" w:line="268" w:lineRule="exact"/>
            </w:pPr>
            <w:r>
              <w:t>a</w:t>
            </w:r>
            <w:r>
              <w:rPr>
                <w:spacing w:val="-4"/>
              </w:rPr>
              <w:t xml:space="preserve"> </w:t>
            </w:r>
            <w:r>
              <w:t>photograph</w:t>
            </w:r>
            <w:r>
              <w:rPr>
                <w:spacing w:val="-4"/>
              </w:rPr>
              <w:t xml:space="preserve"> </w:t>
            </w:r>
            <w:r>
              <w:t>of</w:t>
            </w:r>
            <w:r>
              <w:rPr>
                <w:spacing w:val="-4"/>
              </w:rPr>
              <w:t xml:space="preserve"> </w:t>
            </w:r>
            <w:r>
              <w:t>the</w:t>
            </w:r>
            <w:r>
              <w:rPr>
                <w:spacing w:val="-3"/>
              </w:rPr>
              <w:t xml:space="preserve"> </w:t>
            </w:r>
            <w:r>
              <w:t>Schier</w:t>
            </w:r>
            <w:r>
              <w:rPr>
                <w:spacing w:val="-5"/>
              </w:rPr>
              <w:t xml:space="preserve"> </w:t>
            </w:r>
            <w:r>
              <w:t>interceptor</w:t>
            </w:r>
            <w:r>
              <w:rPr>
                <w:spacing w:val="-3"/>
              </w:rPr>
              <w:t xml:space="preserve"> </w:t>
            </w:r>
            <w:r>
              <w:t>label</w:t>
            </w:r>
            <w:r>
              <w:rPr>
                <w:spacing w:val="-3"/>
              </w:rPr>
              <w:t xml:space="preserve"> </w:t>
            </w:r>
            <w:r>
              <w:t>with</w:t>
            </w:r>
            <w:r>
              <w:rPr>
                <w:spacing w:val="-6"/>
              </w:rPr>
              <w:t xml:space="preserve"> </w:t>
            </w:r>
            <w:r>
              <w:t>model</w:t>
            </w:r>
            <w:r>
              <w:rPr>
                <w:spacing w:val="-3"/>
              </w:rPr>
              <w:t xml:space="preserve"> </w:t>
            </w:r>
            <w:r>
              <w:t>number</w:t>
            </w:r>
            <w:r>
              <w:rPr>
                <w:spacing w:val="-4"/>
              </w:rPr>
              <w:t xml:space="preserve"> </w:t>
            </w:r>
            <w:r>
              <w:rPr>
                <w:spacing w:val="-5"/>
              </w:rPr>
              <w:t>and</w:t>
            </w:r>
          </w:p>
        </w:tc>
      </w:tr>
    </w:tbl>
    <w:p w14:paraId="0B238A4D" w14:textId="77777777" w:rsidR="00A760F3" w:rsidRDefault="00A760F3">
      <w:pPr>
        <w:spacing w:line="268" w:lineRule="exact"/>
        <w:sectPr w:rsidR="00A760F3" w:rsidSect="00417544">
          <w:type w:val="continuous"/>
          <w:pgSz w:w="12240" w:h="15840"/>
          <w:pgMar w:top="1460" w:right="980" w:bottom="1527" w:left="940" w:header="727" w:footer="800"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51" w14:textId="77777777">
        <w:trPr>
          <w:trHeight w:val="620"/>
        </w:trPr>
        <w:tc>
          <w:tcPr>
            <w:tcW w:w="1214" w:type="dxa"/>
          </w:tcPr>
          <w:p w14:paraId="0B238A4E" w14:textId="77777777" w:rsidR="00A760F3" w:rsidRDefault="00A23B45">
            <w:pPr>
              <w:pStyle w:val="TableParagraph"/>
              <w:spacing w:before="174"/>
              <w:ind w:left="97"/>
              <w:rPr>
                <w:b/>
              </w:rPr>
            </w:pPr>
            <w:r>
              <w:rPr>
                <w:b/>
                <w:spacing w:val="-5"/>
              </w:rPr>
              <w:lastRenderedPageBreak/>
              <w:t>CSI</w:t>
            </w:r>
          </w:p>
        </w:tc>
        <w:tc>
          <w:tcPr>
            <w:tcW w:w="2016" w:type="dxa"/>
          </w:tcPr>
          <w:p w14:paraId="0B238A4F" w14:textId="77777777" w:rsidR="00A760F3" w:rsidRDefault="00A23B45">
            <w:pPr>
              <w:pStyle w:val="TableParagraph"/>
              <w:spacing w:before="174"/>
              <w:rPr>
                <w:b/>
              </w:rPr>
            </w:pPr>
            <w:r>
              <w:rPr>
                <w:b/>
                <w:spacing w:val="-2"/>
              </w:rPr>
              <w:t>Scope/Category</w:t>
            </w:r>
          </w:p>
        </w:tc>
        <w:tc>
          <w:tcPr>
            <w:tcW w:w="6650" w:type="dxa"/>
          </w:tcPr>
          <w:p w14:paraId="0B238A50" w14:textId="77777777" w:rsidR="00A760F3" w:rsidRDefault="00A23B45">
            <w:pPr>
              <w:pStyle w:val="TableParagraph"/>
              <w:spacing w:before="174"/>
              <w:rPr>
                <w:b/>
              </w:rPr>
            </w:pPr>
            <w:r>
              <w:rPr>
                <w:b/>
                <w:spacing w:val="-2"/>
              </w:rPr>
              <w:t>Details</w:t>
            </w:r>
          </w:p>
        </w:tc>
      </w:tr>
      <w:tr w:rsidR="00A760F3" w14:paraId="0B238A55" w14:textId="77777777">
        <w:trPr>
          <w:trHeight w:val="908"/>
        </w:trPr>
        <w:tc>
          <w:tcPr>
            <w:tcW w:w="1214" w:type="dxa"/>
          </w:tcPr>
          <w:p w14:paraId="0B238A52" w14:textId="77777777" w:rsidR="00A760F3" w:rsidRDefault="00A760F3">
            <w:pPr>
              <w:pStyle w:val="TableParagraph"/>
              <w:ind w:left="0"/>
              <w:rPr>
                <w:rFonts w:ascii="Times New Roman"/>
                <w:sz w:val="20"/>
              </w:rPr>
            </w:pPr>
          </w:p>
        </w:tc>
        <w:tc>
          <w:tcPr>
            <w:tcW w:w="2016" w:type="dxa"/>
          </w:tcPr>
          <w:p w14:paraId="0B238A53" w14:textId="77777777" w:rsidR="00A760F3" w:rsidRDefault="00A760F3">
            <w:pPr>
              <w:pStyle w:val="TableParagraph"/>
              <w:ind w:left="0"/>
              <w:rPr>
                <w:rFonts w:ascii="Times New Roman"/>
                <w:sz w:val="20"/>
              </w:rPr>
            </w:pPr>
          </w:p>
        </w:tc>
        <w:tc>
          <w:tcPr>
            <w:tcW w:w="6650" w:type="dxa"/>
          </w:tcPr>
          <w:p w14:paraId="0B238A54" w14:textId="77777777" w:rsidR="00A760F3" w:rsidRDefault="00A23B45">
            <w:pPr>
              <w:pStyle w:val="TableParagraph"/>
              <w:spacing w:before="171"/>
            </w:pPr>
            <w:r>
              <w:t>serial</w:t>
            </w:r>
            <w:r>
              <w:rPr>
                <w:spacing w:val="-4"/>
              </w:rPr>
              <w:t xml:space="preserve"> </w:t>
            </w:r>
            <w:r>
              <w:t>number</w:t>
            </w:r>
            <w:r>
              <w:rPr>
                <w:spacing w:val="-4"/>
              </w:rPr>
              <w:t xml:space="preserve"> </w:t>
            </w:r>
            <w:r>
              <w:t>clearly</w:t>
            </w:r>
            <w:r>
              <w:rPr>
                <w:spacing w:val="-5"/>
              </w:rPr>
              <w:t xml:space="preserve"> </w:t>
            </w:r>
            <w:r>
              <w:t>visible</w:t>
            </w:r>
            <w:r>
              <w:rPr>
                <w:spacing w:val="-3"/>
              </w:rPr>
              <w:t xml:space="preserve"> </w:t>
            </w:r>
            <w:r>
              <w:t>must</w:t>
            </w:r>
            <w:r>
              <w:rPr>
                <w:spacing w:val="-4"/>
              </w:rPr>
              <w:t xml:space="preserve"> </w:t>
            </w:r>
            <w:r>
              <w:t>be</w:t>
            </w:r>
            <w:r>
              <w:rPr>
                <w:spacing w:val="-3"/>
              </w:rPr>
              <w:t xml:space="preserve"> </w:t>
            </w:r>
            <w:r>
              <w:t>provided</w:t>
            </w:r>
            <w:r>
              <w:rPr>
                <w:spacing w:val="-5"/>
              </w:rPr>
              <w:t xml:space="preserve"> </w:t>
            </w:r>
            <w:r>
              <w:t>to</w:t>
            </w:r>
            <w:r>
              <w:rPr>
                <w:spacing w:val="-3"/>
              </w:rPr>
              <w:t xml:space="preserve"> </w:t>
            </w:r>
            <w:r>
              <w:t>the</w:t>
            </w:r>
            <w:r>
              <w:rPr>
                <w:spacing w:val="-5"/>
              </w:rPr>
              <w:t xml:space="preserve"> </w:t>
            </w:r>
            <w:r>
              <w:rPr>
                <w:spacing w:val="-2"/>
              </w:rPr>
              <w:t>Tenant.</w:t>
            </w:r>
          </w:p>
        </w:tc>
      </w:tr>
      <w:tr w:rsidR="00A760F3" w14:paraId="0B238A5B" w14:textId="77777777">
        <w:trPr>
          <w:trHeight w:val="5257"/>
        </w:trPr>
        <w:tc>
          <w:tcPr>
            <w:tcW w:w="1214" w:type="dxa"/>
          </w:tcPr>
          <w:p w14:paraId="0B238A56" w14:textId="77777777" w:rsidR="00A760F3" w:rsidRDefault="00A23B45">
            <w:pPr>
              <w:pStyle w:val="TableParagraph"/>
              <w:spacing w:before="174"/>
              <w:ind w:left="97"/>
            </w:pPr>
            <w:r>
              <w:rPr>
                <w:spacing w:val="-2"/>
              </w:rPr>
              <w:t>321200</w:t>
            </w:r>
          </w:p>
        </w:tc>
        <w:tc>
          <w:tcPr>
            <w:tcW w:w="2016" w:type="dxa"/>
          </w:tcPr>
          <w:p w14:paraId="0B238A57" w14:textId="77777777" w:rsidR="00A760F3" w:rsidRDefault="00A23B45">
            <w:pPr>
              <w:pStyle w:val="TableParagraph"/>
              <w:spacing w:before="174"/>
            </w:pPr>
            <w:r>
              <w:t>Site</w:t>
            </w:r>
            <w:r>
              <w:rPr>
                <w:spacing w:val="-1"/>
              </w:rPr>
              <w:t xml:space="preserve"> </w:t>
            </w:r>
            <w:r>
              <w:rPr>
                <w:spacing w:val="-2"/>
              </w:rPr>
              <w:t>Paving</w:t>
            </w:r>
          </w:p>
        </w:tc>
        <w:tc>
          <w:tcPr>
            <w:tcW w:w="6650" w:type="dxa"/>
          </w:tcPr>
          <w:p w14:paraId="0B238A58" w14:textId="77777777" w:rsidR="00A760F3" w:rsidRDefault="00A23B45">
            <w:pPr>
              <w:pStyle w:val="TableParagraph"/>
              <w:spacing w:before="174" w:line="259" w:lineRule="auto"/>
            </w:pPr>
            <w:r>
              <w:rPr>
                <w:b/>
              </w:rPr>
              <w:t xml:space="preserve">General: </w:t>
            </w:r>
            <w:r>
              <w:t>Landlord shall be responsible for vehicular paving on the premises</w:t>
            </w:r>
            <w:r>
              <w:rPr>
                <w:spacing w:val="-4"/>
              </w:rPr>
              <w:t xml:space="preserve"> </w:t>
            </w:r>
            <w:r>
              <w:t>including</w:t>
            </w:r>
            <w:r>
              <w:rPr>
                <w:spacing w:val="-4"/>
              </w:rPr>
              <w:t xml:space="preserve"> </w:t>
            </w:r>
            <w:r>
              <w:t>drive-thru</w:t>
            </w:r>
            <w:r>
              <w:rPr>
                <w:spacing w:val="-4"/>
              </w:rPr>
              <w:t xml:space="preserve"> </w:t>
            </w:r>
            <w:r>
              <w:t>lanes,</w:t>
            </w:r>
            <w:r>
              <w:rPr>
                <w:spacing w:val="-4"/>
              </w:rPr>
              <w:t xml:space="preserve"> </w:t>
            </w:r>
            <w:r>
              <w:t>parking,</w:t>
            </w:r>
            <w:r>
              <w:rPr>
                <w:spacing w:val="-4"/>
              </w:rPr>
              <w:t xml:space="preserve"> </w:t>
            </w:r>
            <w:r>
              <w:t>and</w:t>
            </w:r>
            <w:r>
              <w:rPr>
                <w:spacing w:val="-4"/>
              </w:rPr>
              <w:t xml:space="preserve"> </w:t>
            </w:r>
            <w:r>
              <w:t>drive</w:t>
            </w:r>
            <w:r>
              <w:rPr>
                <w:spacing w:val="-5"/>
              </w:rPr>
              <w:t xml:space="preserve"> </w:t>
            </w:r>
            <w:r>
              <w:t>aisles.</w:t>
            </w:r>
            <w:r>
              <w:rPr>
                <w:spacing w:val="-6"/>
              </w:rPr>
              <w:t xml:space="preserve"> </w:t>
            </w:r>
            <w:r>
              <w:t>Landlord shall</w:t>
            </w:r>
            <w:r>
              <w:rPr>
                <w:spacing w:val="-5"/>
              </w:rPr>
              <w:t xml:space="preserve"> </w:t>
            </w:r>
            <w:r>
              <w:t>prepare</w:t>
            </w:r>
            <w:r>
              <w:rPr>
                <w:spacing w:val="-4"/>
              </w:rPr>
              <w:t xml:space="preserve"> </w:t>
            </w:r>
            <w:r>
              <w:t>subsurface</w:t>
            </w:r>
            <w:r>
              <w:rPr>
                <w:spacing w:val="-4"/>
              </w:rPr>
              <w:t xml:space="preserve"> </w:t>
            </w:r>
            <w:r>
              <w:t>soils,</w:t>
            </w:r>
            <w:r>
              <w:rPr>
                <w:spacing w:val="-5"/>
              </w:rPr>
              <w:t xml:space="preserve"> </w:t>
            </w:r>
            <w:r>
              <w:t>backfill</w:t>
            </w:r>
            <w:r>
              <w:rPr>
                <w:spacing w:val="-5"/>
              </w:rPr>
              <w:t xml:space="preserve"> </w:t>
            </w:r>
            <w:r>
              <w:t>sub-base,</w:t>
            </w:r>
            <w:r>
              <w:rPr>
                <w:spacing w:val="-7"/>
              </w:rPr>
              <w:t xml:space="preserve"> </w:t>
            </w:r>
            <w:r>
              <w:t>and</w:t>
            </w:r>
            <w:r>
              <w:rPr>
                <w:spacing w:val="-6"/>
              </w:rPr>
              <w:t xml:space="preserve"> </w:t>
            </w:r>
            <w:r>
              <w:t>properly</w:t>
            </w:r>
            <w:r>
              <w:rPr>
                <w:spacing w:val="-6"/>
              </w:rPr>
              <w:t xml:space="preserve"> </w:t>
            </w:r>
            <w:r>
              <w:t>compact per the jurisdictionally approved civil engineering plans.</w:t>
            </w:r>
          </w:p>
          <w:p w14:paraId="0B238A59" w14:textId="77777777" w:rsidR="00A760F3" w:rsidRDefault="00A23B45">
            <w:pPr>
              <w:pStyle w:val="TableParagraph"/>
              <w:spacing w:line="259" w:lineRule="auto"/>
              <w:ind w:right="714"/>
              <w:jc w:val="both"/>
            </w:pPr>
            <w:r>
              <w:rPr>
                <w:b/>
              </w:rPr>
              <w:t>Trash</w:t>
            </w:r>
            <w:r>
              <w:rPr>
                <w:b/>
                <w:spacing w:val="-6"/>
              </w:rPr>
              <w:t xml:space="preserve"> </w:t>
            </w:r>
            <w:r>
              <w:rPr>
                <w:b/>
              </w:rPr>
              <w:t>Enclosure:</w:t>
            </w:r>
            <w:r>
              <w:rPr>
                <w:b/>
                <w:spacing w:val="-4"/>
              </w:rPr>
              <w:t xml:space="preserve"> </w:t>
            </w:r>
            <w:r>
              <w:t>Provide</w:t>
            </w:r>
            <w:r>
              <w:rPr>
                <w:spacing w:val="-5"/>
              </w:rPr>
              <w:t xml:space="preserve"> </w:t>
            </w:r>
            <w:r>
              <w:t>6"</w:t>
            </w:r>
            <w:r>
              <w:rPr>
                <w:spacing w:val="-3"/>
              </w:rPr>
              <w:t xml:space="preserve"> </w:t>
            </w:r>
            <w:r>
              <w:t>thick</w:t>
            </w:r>
            <w:r>
              <w:rPr>
                <w:spacing w:val="-5"/>
              </w:rPr>
              <w:t xml:space="preserve"> </w:t>
            </w:r>
            <w:r>
              <w:t>sealed</w:t>
            </w:r>
            <w:r>
              <w:rPr>
                <w:spacing w:val="-6"/>
              </w:rPr>
              <w:t xml:space="preserve"> </w:t>
            </w:r>
            <w:r>
              <w:t>concrete</w:t>
            </w:r>
            <w:r>
              <w:rPr>
                <w:spacing w:val="-2"/>
              </w:rPr>
              <w:t xml:space="preserve"> </w:t>
            </w:r>
            <w:r>
              <w:t>paving</w:t>
            </w:r>
            <w:r>
              <w:rPr>
                <w:spacing w:val="-4"/>
              </w:rPr>
              <w:t xml:space="preserve"> </w:t>
            </w:r>
            <w:r>
              <w:t>at</w:t>
            </w:r>
            <w:r>
              <w:rPr>
                <w:spacing w:val="-2"/>
              </w:rPr>
              <w:t xml:space="preserve"> </w:t>
            </w:r>
            <w:r>
              <w:t>trash enclosure.</w:t>
            </w:r>
            <w:r>
              <w:rPr>
                <w:spacing w:val="-6"/>
              </w:rPr>
              <w:t xml:space="preserve"> </w:t>
            </w:r>
            <w:r>
              <w:t>Extend</w:t>
            </w:r>
            <w:r>
              <w:rPr>
                <w:spacing w:val="-4"/>
              </w:rPr>
              <w:t xml:space="preserve"> </w:t>
            </w:r>
            <w:r>
              <w:t>concrete</w:t>
            </w:r>
            <w:r>
              <w:rPr>
                <w:spacing w:val="-5"/>
              </w:rPr>
              <w:t xml:space="preserve"> </w:t>
            </w:r>
            <w:r>
              <w:t>wear</w:t>
            </w:r>
            <w:r>
              <w:rPr>
                <w:spacing w:val="-5"/>
              </w:rPr>
              <w:t xml:space="preserve"> </w:t>
            </w:r>
            <w:r>
              <w:t>apron</w:t>
            </w:r>
            <w:r>
              <w:rPr>
                <w:spacing w:val="-6"/>
              </w:rPr>
              <w:t xml:space="preserve"> </w:t>
            </w:r>
            <w:r>
              <w:t>12'-0"</w:t>
            </w:r>
            <w:r>
              <w:rPr>
                <w:spacing w:val="-3"/>
              </w:rPr>
              <w:t xml:space="preserve"> </w:t>
            </w:r>
            <w:r>
              <w:t>from</w:t>
            </w:r>
            <w:r>
              <w:rPr>
                <w:spacing w:val="-3"/>
              </w:rPr>
              <w:t xml:space="preserve"> </w:t>
            </w:r>
            <w:r>
              <w:t>front</w:t>
            </w:r>
            <w:r>
              <w:rPr>
                <w:spacing w:val="-3"/>
              </w:rPr>
              <w:t xml:space="preserve"> </w:t>
            </w:r>
            <w:r>
              <w:t>edge</w:t>
            </w:r>
            <w:r>
              <w:rPr>
                <w:spacing w:val="-3"/>
              </w:rPr>
              <w:t xml:space="preserve"> </w:t>
            </w:r>
            <w:r>
              <w:t>of enclosure toward hauler access point.</w:t>
            </w:r>
          </w:p>
          <w:p w14:paraId="0B238A5A" w14:textId="77777777" w:rsidR="00A760F3" w:rsidRDefault="00A23B45">
            <w:pPr>
              <w:pStyle w:val="TableParagraph"/>
              <w:spacing w:line="259" w:lineRule="auto"/>
              <w:ind w:right="123"/>
            </w:pPr>
            <w:r>
              <w:rPr>
                <w:b/>
              </w:rPr>
              <w:t xml:space="preserve">Asphalt Paving: </w:t>
            </w:r>
            <w:r>
              <w:t>Landlord shall provide asphalt paving throughout parking area. A licensed engineer shall appropriately specify sub-base, aggregate,</w:t>
            </w:r>
            <w:r>
              <w:rPr>
                <w:spacing w:val="-1"/>
              </w:rPr>
              <w:t xml:space="preserve"> </w:t>
            </w:r>
            <w:r>
              <w:t>asphaltic</w:t>
            </w:r>
            <w:r>
              <w:rPr>
                <w:spacing w:val="-1"/>
              </w:rPr>
              <w:t xml:space="preserve"> </w:t>
            </w:r>
            <w:r>
              <w:t>binder,</w:t>
            </w:r>
            <w:r>
              <w:rPr>
                <w:spacing w:val="-1"/>
              </w:rPr>
              <w:t xml:space="preserve"> </w:t>
            </w:r>
            <w:r>
              <w:t>and</w:t>
            </w:r>
            <w:r>
              <w:rPr>
                <w:spacing w:val="-2"/>
              </w:rPr>
              <w:t xml:space="preserve"> </w:t>
            </w:r>
            <w:r>
              <w:t>sealant</w:t>
            </w:r>
            <w:r>
              <w:rPr>
                <w:spacing w:val="-3"/>
              </w:rPr>
              <w:t xml:space="preserve"> </w:t>
            </w:r>
            <w:r>
              <w:t>to</w:t>
            </w:r>
            <w:r>
              <w:rPr>
                <w:spacing w:val="-2"/>
              </w:rPr>
              <w:t xml:space="preserve"> </w:t>
            </w:r>
            <w:r>
              <w:t>apply</w:t>
            </w:r>
            <w:r>
              <w:rPr>
                <w:spacing w:val="-2"/>
              </w:rPr>
              <w:t xml:space="preserve"> </w:t>
            </w:r>
            <w:r>
              <w:t>with</w:t>
            </w:r>
            <w:r>
              <w:rPr>
                <w:spacing w:val="-4"/>
              </w:rPr>
              <w:t xml:space="preserve"> </w:t>
            </w:r>
            <w:r>
              <w:t xml:space="preserve">applicable codes. </w:t>
            </w:r>
            <w:r>
              <w:rPr>
                <w:b/>
              </w:rPr>
              <w:t xml:space="preserve">Reinforced Concrete: </w:t>
            </w:r>
            <w:r>
              <w:t>Landlord shall provide 6" thick normal weight stained</w:t>
            </w:r>
            <w:r>
              <w:rPr>
                <w:spacing w:val="-4"/>
              </w:rPr>
              <w:t xml:space="preserve"> </w:t>
            </w:r>
            <w:r>
              <w:t>integral</w:t>
            </w:r>
            <w:r>
              <w:rPr>
                <w:spacing w:val="-5"/>
              </w:rPr>
              <w:t xml:space="preserve"> </w:t>
            </w:r>
            <w:r>
              <w:t>black</w:t>
            </w:r>
            <w:r>
              <w:rPr>
                <w:spacing w:val="-2"/>
              </w:rPr>
              <w:t xml:space="preserve"> </w:t>
            </w:r>
            <w:r>
              <w:t>reinforced</w:t>
            </w:r>
            <w:r>
              <w:rPr>
                <w:spacing w:val="-5"/>
              </w:rPr>
              <w:t xml:space="preserve"> </w:t>
            </w:r>
            <w:r>
              <w:t>Concrete</w:t>
            </w:r>
            <w:r>
              <w:rPr>
                <w:spacing w:val="-5"/>
              </w:rPr>
              <w:t xml:space="preserve"> </w:t>
            </w:r>
            <w:r>
              <w:t>paving.</w:t>
            </w:r>
            <w:r>
              <w:rPr>
                <w:spacing w:val="-5"/>
              </w:rPr>
              <w:t xml:space="preserve"> </w:t>
            </w:r>
            <w:r>
              <w:t>Paving</w:t>
            </w:r>
            <w:r>
              <w:rPr>
                <w:spacing w:val="-4"/>
              </w:rPr>
              <w:t xml:space="preserve"> </w:t>
            </w:r>
            <w:r>
              <w:t>shall</w:t>
            </w:r>
            <w:r>
              <w:rPr>
                <w:spacing w:val="-3"/>
              </w:rPr>
              <w:t xml:space="preserve"> </w:t>
            </w:r>
            <w:r>
              <w:t>start</w:t>
            </w:r>
            <w:r>
              <w:rPr>
                <w:spacing w:val="-5"/>
              </w:rPr>
              <w:t xml:space="preserve"> </w:t>
            </w:r>
            <w:r>
              <w:t>12'- 0" prior to Tenant's order point and extend 12'-0" beyond pick-up window. Concrete shall extend width of drive-thru Lane or minimum 12'-0" from edge of curb. A licensed engineer shall appropriately size form-work, aggregate mix, reinforcement, and control joints in compliance with applicable codes. Finish per Tenant's approval.</w:t>
            </w:r>
          </w:p>
        </w:tc>
      </w:tr>
      <w:tr w:rsidR="00A760F3" w14:paraId="0B238A63" w14:textId="77777777">
        <w:trPr>
          <w:trHeight w:val="5259"/>
        </w:trPr>
        <w:tc>
          <w:tcPr>
            <w:tcW w:w="1214" w:type="dxa"/>
          </w:tcPr>
          <w:p w14:paraId="0B238A5C" w14:textId="77777777" w:rsidR="00A760F3" w:rsidRDefault="00A23B45">
            <w:pPr>
              <w:pStyle w:val="TableParagraph"/>
              <w:spacing w:before="174"/>
              <w:ind w:left="97"/>
            </w:pPr>
            <w:r>
              <w:rPr>
                <w:spacing w:val="-2"/>
              </w:rPr>
              <w:t>321300</w:t>
            </w:r>
          </w:p>
        </w:tc>
        <w:tc>
          <w:tcPr>
            <w:tcW w:w="2016" w:type="dxa"/>
          </w:tcPr>
          <w:p w14:paraId="0B238A5D" w14:textId="77777777" w:rsidR="00A760F3" w:rsidRDefault="00A23B45">
            <w:pPr>
              <w:pStyle w:val="TableParagraph"/>
              <w:spacing w:before="174"/>
            </w:pPr>
            <w:r>
              <w:t>Sidewalks</w:t>
            </w:r>
            <w:r>
              <w:rPr>
                <w:spacing w:val="-5"/>
              </w:rPr>
              <w:t xml:space="preserve"> </w:t>
            </w:r>
            <w:r>
              <w:t>&amp;</w:t>
            </w:r>
            <w:r>
              <w:rPr>
                <w:spacing w:val="-4"/>
              </w:rPr>
              <w:t xml:space="preserve"> </w:t>
            </w:r>
            <w:r>
              <w:rPr>
                <w:spacing w:val="-2"/>
              </w:rPr>
              <w:t>Patios</w:t>
            </w:r>
          </w:p>
        </w:tc>
        <w:tc>
          <w:tcPr>
            <w:tcW w:w="6650" w:type="dxa"/>
          </w:tcPr>
          <w:p w14:paraId="0B238A5E" w14:textId="77777777" w:rsidR="00A760F3" w:rsidRDefault="00A23B45">
            <w:pPr>
              <w:pStyle w:val="TableParagraph"/>
              <w:spacing w:before="174" w:line="259" w:lineRule="auto"/>
              <w:ind w:right="115"/>
            </w:pPr>
            <w:r>
              <w:rPr>
                <w:b/>
              </w:rPr>
              <w:t xml:space="preserve">Hardscape: </w:t>
            </w:r>
            <w:r>
              <w:t>Landlord shall provide sidewalks, curbs, curb cuts, landscape retainage, ramps, and/or stairs as needed to ensure onsite pedestrian and vehicular access. All components shall be code compliant</w:t>
            </w:r>
            <w:r>
              <w:rPr>
                <w:spacing w:val="-3"/>
              </w:rPr>
              <w:t xml:space="preserve"> </w:t>
            </w:r>
            <w:r>
              <w:t>and</w:t>
            </w:r>
            <w:r>
              <w:rPr>
                <w:spacing w:val="-5"/>
              </w:rPr>
              <w:t xml:space="preserve"> </w:t>
            </w:r>
            <w:r>
              <w:t>accessible</w:t>
            </w:r>
            <w:r>
              <w:rPr>
                <w:spacing w:val="-6"/>
              </w:rPr>
              <w:t xml:space="preserve"> </w:t>
            </w:r>
            <w:r>
              <w:t>as</w:t>
            </w:r>
            <w:r>
              <w:rPr>
                <w:spacing w:val="-4"/>
              </w:rPr>
              <w:t xml:space="preserve"> </w:t>
            </w:r>
            <w:r>
              <w:t>required</w:t>
            </w:r>
            <w:r>
              <w:rPr>
                <w:spacing w:val="-5"/>
              </w:rPr>
              <w:t xml:space="preserve"> </w:t>
            </w:r>
            <w:r>
              <w:t>by</w:t>
            </w:r>
            <w:r>
              <w:rPr>
                <w:spacing w:val="-5"/>
              </w:rPr>
              <w:t xml:space="preserve"> </w:t>
            </w:r>
            <w:r>
              <w:t>the</w:t>
            </w:r>
            <w:r>
              <w:rPr>
                <w:spacing w:val="-3"/>
              </w:rPr>
              <w:t xml:space="preserve"> </w:t>
            </w:r>
            <w:r>
              <w:t>local</w:t>
            </w:r>
            <w:r>
              <w:rPr>
                <w:spacing w:val="-7"/>
              </w:rPr>
              <w:t xml:space="preserve"> </w:t>
            </w:r>
            <w:r>
              <w:t>jurisdiction.</w:t>
            </w:r>
            <w:r>
              <w:rPr>
                <w:spacing w:val="-4"/>
              </w:rPr>
              <w:t xml:space="preserve"> </w:t>
            </w:r>
            <w:r>
              <w:t>Sidewalks shall slope away from the building at all points of entry to promote positive drainage; maximum slope of 1/4" per foot. Cast-in-place concrete shall be engineered by a licensed professional per the geotechnical report and in conformance with all applicable codes.</w:t>
            </w:r>
          </w:p>
          <w:p w14:paraId="0B238A5F" w14:textId="77777777" w:rsidR="00A760F3" w:rsidRDefault="00A23B45">
            <w:pPr>
              <w:pStyle w:val="TableParagraph"/>
              <w:spacing w:line="259" w:lineRule="auto"/>
              <w:ind w:right="151"/>
            </w:pPr>
            <w:r>
              <w:rPr>
                <w:b/>
              </w:rPr>
              <w:t xml:space="preserve">Canopy: </w:t>
            </w:r>
            <w:r>
              <w:t>Landlord to provide structural outdoor canopy for covered patio seating. The canopy design shall be Integral with the buildings' façade, and approved by Starbucks prior to permitting. The construction</w:t>
            </w:r>
            <w:r>
              <w:rPr>
                <w:spacing w:val="-4"/>
              </w:rPr>
              <w:t xml:space="preserve"> </w:t>
            </w:r>
            <w:r>
              <w:t>shall</w:t>
            </w:r>
            <w:r>
              <w:rPr>
                <w:spacing w:val="-6"/>
              </w:rPr>
              <w:t xml:space="preserve"> </w:t>
            </w:r>
            <w:r>
              <w:t>be</w:t>
            </w:r>
            <w:r>
              <w:rPr>
                <w:spacing w:val="-2"/>
              </w:rPr>
              <w:t xml:space="preserve"> </w:t>
            </w:r>
            <w:r>
              <w:t>permanent</w:t>
            </w:r>
            <w:r>
              <w:rPr>
                <w:spacing w:val="-2"/>
              </w:rPr>
              <w:t xml:space="preserve"> </w:t>
            </w:r>
            <w:r>
              <w:t>and</w:t>
            </w:r>
            <w:r>
              <w:rPr>
                <w:spacing w:val="-4"/>
              </w:rPr>
              <w:t xml:space="preserve"> </w:t>
            </w:r>
            <w:r>
              <w:t>designed</w:t>
            </w:r>
            <w:r>
              <w:rPr>
                <w:spacing w:val="-6"/>
              </w:rPr>
              <w:t xml:space="preserve"> </w:t>
            </w:r>
            <w:r>
              <w:t>to</w:t>
            </w:r>
            <w:r>
              <w:rPr>
                <w:spacing w:val="-4"/>
              </w:rPr>
              <w:t xml:space="preserve"> </w:t>
            </w:r>
            <w:r>
              <w:t>conform</w:t>
            </w:r>
            <w:r>
              <w:rPr>
                <w:spacing w:val="-4"/>
              </w:rPr>
              <w:t xml:space="preserve"> </w:t>
            </w:r>
            <w:r>
              <w:t>with</w:t>
            </w:r>
            <w:r>
              <w:rPr>
                <w:spacing w:val="-6"/>
              </w:rPr>
              <w:t xml:space="preserve"> </w:t>
            </w:r>
            <w:r>
              <w:t>all</w:t>
            </w:r>
            <w:r>
              <w:rPr>
                <w:spacing w:val="-3"/>
              </w:rPr>
              <w:t xml:space="preserve"> </w:t>
            </w:r>
            <w:r>
              <w:t>local and national jurisdictional requirements.</w:t>
            </w:r>
          </w:p>
          <w:p w14:paraId="0B238A60" w14:textId="77777777" w:rsidR="00A760F3" w:rsidRDefault="00A760F3">
            <w:pPr>
              <w:pStyle w:val="TableParagraph"/>
              <w:spacing w:before="4"/>
              <w:ind w:left="0"/>
              <w:rPr>
                <w:sz w:val="23"/>
              </w:rPr>
            </w:pPr>
          </w:p>
          <w:p w14:paraId="0B238A61" w14:textId="2DAD4E6E" w:rsidR="00A760F3" w:rsidRDefault="00A23B45">
            <w:pPr>
              <w:pStyle w:val="TableParagraph"/>
            </w:pPr>
            <w:r>
              <w:rPr>
                <w:b/>
              </w:rPr>
              <w:t>Railing:</w:t>
            </w:r>
            <w:r>
              <w:rPr>
                <w:b/>
                <w:spacing w:val="-8"/>
              </w:rPr>
              <w:t xml:space="preserve"> </w:t>
            </w:r>
            <w:r>
              <w:t>Provide</w:t>
            </w:r>
            <w:r>
              <w:rPr>
                <w:spacing w:val="-4"/>
              </w:rPr>
              <w:t xml:space="preserve"> </w:t>
            </w:r>
            <w:commentRangeStart w:id="8"/>
            <w:r>
              <w:t>patio</w:t>
            </w:r>
            <w:r>
              <w:rPr>
                <w:spacing w:val="-5"/>
              </w:rPr>
              <w:t xml:space="preserve"> </w:t>
            </w:r>
            <w:r>
              <w:t>railing</w:t>
            </w:r>
            <w:r>
              <w:rPr>
                <w:spacing w:val="-5"/>
              </w:rPr>
              <w:t xml:space="preserve"> </w:t>
            </w:r>
            <w:commentRangeEnd w:id="8"/>
            <w:r w:rsidR="00A80C45">
              <w:rPr>
                <w:rStyle w:val="CommentReference"/>
              </w:rPr>
              <w:commentReference w:id="8"/>
            </w:r>
            <w:ins w:id="9" w:author="Erin Elferdink" w:date="2024-01-16T17:29:00Z">
              <w:r w:rsidR="00A80C45">
                <w:rPr>
                  <w:spacing w:val="-5"/>
                </w:rPr>
                <w:t>on two sides of patio</w:t>
              </w:r>
            </w:ins>
            <w:r>
              <w:rPr>
                <w:spacing w:val="-2"/>
              </w:rPr>
              <w:t>.</w:t>
            </w:r>
          </w:p>
          <w:p w14:paraId="0B238A62" w14:textId="333BC0BF" w:rsidR="00A760F3" w:rsidRDefault="00A23B45">
            <w:pPr>
              <w:pStyle w:val="TableParagraph"/>
              <w:spacing w:before="22" w:line="259" w:lineRule="auto"/>
              <w:ind w:right="115"/>
            </w:pPr>
            <w:r>
              <w:rPr>
                <w:b/>
              </w:rPr>
              <w:t>Patio</w:t>
            </w:r>
            <w:r>
              <w:rPr>
                <w:b/>
                <w:spacing w:val="-5"/>
              </w:rPr>
              <w:t xml:space="preserve"> </w:t>
            </w:r>
            <w:r>
              <w:rPr>
                <w:b/>
              </w:rPr>
              <w:t>Finish:</w:t>
            </w:r>
            <w:r>
              <w:rPr>
                <w:b/>
                <w:spacing w:val="-5"/>
              </w:rPr>
              <w:t xml:space="preserve"> </w:t>
            </w:r>
            <w:r>
              <w:t>Colored</w:t>
            </w:r>
            <w:r>
              <w:rPr>
                <w:spacing w:val="-5"/>
              </w:rPr>
              <w:t xml:space="preserve"> </w:t>
            </w:r>
            <w:r>
              <w:t>paver</w:t>
            </w:r>
            <w:r>
              <w:rPr>
                <w:spacing w:val="-6"/>
              </w:rPr>
              <w:t xml:space="preserve"> </w:t>
            </w:r>
            <w:r>
              <w:t>or</w:t>
            </w:r>
            <w:r>
              <w:rPr>
                <w:spacing w:val="-4"/>
              </w:rPr>
              <w:t xml:space="preserve"> </w:t>
            </w:r>
            <w:r>
              <w:t>stamped</w:t>
            </w:r>
            <w:r>
              <w:rPr>
                <w:spacing w:val="-5"/>
              </w:rPr>
              <w:t xml:space="preserve"> </w:t>
            </w:r>
            <w:r>
              <w:t>concrete,</w:t>
            </w:r>
            <w:r>
              <w:rPr>
                <w:spacing w:val="-4"/>
              </w:rPr>
              <w:t xml:space="preserve"> </w:t>
            </w:r>
            <w:r>
              <w:t>sealed,</w:t>
            </w:r>
            <w:r>
              <w:rPr>
                <w:spacing w:val="-4"/>
              </w:rPr>
              <w:t xml:space="preserve"> </w:t>
            </w:r>
            <w:r>
              <w:t>color</w:t>
            </w:r>
            <w:r>
              <w:rPr>
                <w:spacing w:val="-4"/>
              </w:rPr>
              <w:t xml:space="preserve"> </w:t>
            </w:r>
            <w:r>
              <w:t xml:space="preserve">per </w:t>
            </w:r>
            <w:commentRangeStart w:id="10"/>
            <w:r>
              <w:t>Tenant selection</w:t>
            </w:r>
            <w:r w:rsidR="00FB26A2">
              <w:t xml:space="preserve"> </w:t>
            </w:r>
            <w:commentRangeEnd w:id="10"/>
            <w:r w:rsidR="00A306BB">
              <w:rPr>
                <w:rStyle w:val="CommentReference"/>
              </w:rPr>
              <w:commentReference w:id="10"/>
            </w:r>
          </w:p>
        </w:tc>
      </w:tr>
    </w:tbl>
    <w:p w14:paraId="0B238A64" w14:textId="77777777" w:rsidR="00A760F3" w:rsidRDefault="00A760F3">
      <w:pPr>
        <w:spacing w:line="259" w:lineRule="auto"/>
        <w:sectPr w:rsidR="00A760F3" w:rsidSect="00417544">
          <w:type w:val="continuous"/>
          <w:pgSz w:w="12240" w:h="15840"/>
          <w:pgMar w:top="1460" w:right="980" w:bottom="1875" w:left="940" w:header="727" w:footer="800"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68" w14:textId="77777777">
        <w:trPr>
          <w:trHeight w:val="620"/>
        </w:trPr>
        <w:tc>
          <w:tcPr>
            <w:tcW w:w="1214" w:type="dxa"/>
          </w:tcPr>
          <w:p w14:paraId="0B238A65" w14:textId="77777777" w:rsidR="00A760F3" w:rsidRDefault="00A23B45">
            <w:pPr>
              <w:pStyle w:val="TableParagraph"/>
              <w:spacing w:before="174"/>
              <w:ind w:left="97"/>
              <w:rPr>
                <w:b/>
              </w:rPr>
            </w:pPr>
            <w:r>
              <w:rPr>
                <w:b/>
                <w:spacing w:val="-5"/>
              </w:rPr>
              <w:lastRenderedPageBreak/>
              <w:t>CSI</w:t>
            </w:r>
          </w:p>
        </w:tc>
        <w:tc>
          <w:tcPr>
            <w:tcW w:w="2016" w:type="dxa"/>
          </w:tcPr>
          <w:p w14:paraId="0B238A66" w14:textId="77777777" w:rsidR="00A760F3" w:rsidRDefault="00A23B45">
            <w:pPr>
              <w:pStyle w:val="TableParagraph"/>
              <w:spacing w:before="174"/>
              <w:rPr>
                <w:b/>
              </w:rPr>
            </w:pPr>
            <w:r>
              <w:rPr>
                <w:b/>
                <w:spacing w:val="-2"/>
              </w:rPr>
              <w:t>Scope/Category</w:t>
            </w:r>
          </w:p>
        </w:tc>
        <w:tc>
          <w:tcPr>
            <w:tcW w:w="6650" w:type="dxa"/>
          </w:tcPr>
          <w:p w14:paraId="0B238A67" w14:textId="77777777" w:rsidR="00A760F3" w:rsidRDefault="00A23B45">
            <w:pPr>
              <w:pStyle w:val="TableParagraph"/>
              <w:spacing w:before="174"/>
              <w:rPr>
                <w:b/>
              </w:rPr>
            </w:pPr>
            <w:r>
              <w:rPr>
                <w:b/>
                <w:spacing w:val="-2"/>
              </w:rPr>
              <w:t>Details</w:t>
            </w:r>
          </w:p>
        </w:tc>
      </w:tr>
      <w:tr w:rsidR="00A760F3" w14:paraId="0B238A6D" w14:textId="77777777">
        <w:trPr>
          <w:trHeight w:val="2938"/>
        </w:trPr>
        <w:tc>
          <w:tcPr>
            <w:tcW w:w="1214" w:type="dxa"/>
          </w:tcPr>
          <w:p w14:paraId="0B238A69" w14:textId="77777777" w:rsidR="00A760F3" w:rsidRDefault="00A23B45">
            <w:pPr>
              <w:pStyle w:val="TableParagraph"/>
              <w:spacing w:before="171"/>
              <w:ind w:left="97"/>
            </w:pPr>
            <w:r>
              <w:rPr>
                <w:spacing w:val="-2"/>
              </w:rPr>
              <w:t>321700</w:t>
            </w:r>
          </w:p>
        </w:tc>
        <w:tc>
          <w:tcPr>
            <w:tcW w:w="2016" w:type="dxa"/>
          </w:tcPr>
          <w:p w14:paraId="0B238A6A" w14:textId="77777777" w:rsidR="00A760F3" w:rsidRDefault="00A23B45">
            <w:pPr>
              <w:pStyle w:val="TableParagraph"/>
              <w:spacing w:before="171" w:line="259" w:lineRule="auto"/>
              <w:ind w:right="103"/>
            </w:pPr>
            <w:r>
              <w:t>Pavement</w:t>
            </w:r>
            <w:r>
              <w:rPr>
                <w:spacing w:val="-13"/>
              </w:rPr>
              <w:t xml:space="preserve"> </w:t>
            </w:r>
            <w:r>
              <w:t>Markings &amp; Wayfinding</w:t>
            </w:r>
          </w:p>
        </w:tc>
        <w:tc>
          <w:tcPr>
            <w:tcW w:w="6650" w:type="dxa"/>
          </w:tcPr>
          <w:p w14:paraId="0B238A6B" w14:textId="77777777" w:rsidR="00A760F3" w:rsidRDefault="00A23B45">
            <w:pPr>
              <w:pStyle w:val="TableParagraph"/>
              <w:spacing w:before="171" w:line="259" w:lineRule="auto"/>
              <w:ind w:right="75"/>
            </w:pPr>
            <w:r>
              <w:rPr>
                <w:b/>
              </w:rPr>
              <w:t xml:space="preserve">Wayfinding: </w:t>
            </w:r>
            <w:r>
              <w:t>Provide parking lot pavement markings including: accessible marking, stall striping, pedestrian access signage, and drive thru</w:t>
            </w:r>
            <w:r>
              <w:rPr>
                <w:spacing w:val="-5"/>
              </w:rPr>
              <w:t xml:space="preserve"> </w:t>
            </w:r>
            <w:r>
              <w:t>wayfinding</w:t>
            </w:r>
            <w:r>
              <w:rPr>
                <w:spacing w:val="-5"/>
              </w:rPr>
              <w:t xml:space="preserve"> </w:t>
            </w:r>
            <w:r>
              <w:t>graphics</w:t>
            </w:r>
            <w:r>
              <w:rPr>
                <w:spacing w:val="-5"/>
              </w:rPr>
              <w:t xml:space="preserve"> </w:t>
            </w:r>
            <w:r>
              <w:t>per</w:t>
            </w:r>
            <w:r>
              <w:rPr>
                <w:spacing w:val="-5"/>
              </w:rPr>
              <w:t xml:space="preserve"> </w:t>
            </w:r>
            <w:r>
              <w:t>jurisdictional</w:t>
            </w:r>
            <w:r>
              <w:rPr>
                <w:spacing w:val="-5"/>
              </w:rPr>
              <w:t xml:space="preserve"> </w:t>
            </w:r>
            <w:r>
              <w:t>requirements,</w:t>
            </w:r>
            <w:r>
              <w:rPr>
                <w:spacing w:val="-5"/>
              </w:rPr>
              <w:t xml:space="preserve"> </w:t>
            </w:r>
            <w:r>
              <w:t>and</w:t>
            </w:r>
            <w:r>
              <w:rPr>
                <w:spacing w:val="-5"/>
              </w:rPr>
              <w:t xml:space="preserve"> </w:t>
            </w:r>
            <w:r>
              <w:t>as</w:t>
            </w:r>
            <w:r>
              <w:rPr>
                <w:spacing w:val="-5"/>
              </w:rPr>
              <w:t xml:space="preserve"> </w:t>
            </w:r>
            <w:r>
              <w:t>defined in</w:t>
            </w:r>
            <w:r>
              <w:rPr>
                <w:spacing w:val="-2"/>
              </w:rPr>
              <w:t xml:space="preserve"> </w:t>
            </w:r>
            <w:r>
              <w:t>the Tenant approved</w:t>
            </w:r>
            <w:r>
              <w:rPr>
                <w:spacing w:val="-4"/>
              </w:rPr>
              <w:t xml:space="preserve"> </w:t>
            </w:r>
            <w:r>
              <w:t>site plan.</w:t>
            </w:r>
            <w:r>
              <w:rPr>
                <w:spacing w:val="-1"/>
              </w:rPr>
              <w:t xml:space="preserve"> </w:t>
            </w:r>
            <w:r>
              <w:t>Install</w:t>
            </w:r>
            <w:r>
              <w:rPr>
                <w:spacing w:val="-1"/>
              </w:rPr>
              <w:t xml:space="preserve"> </w:t>
            </w:r>
            <w:r>
              <w:t>site signage including</w:t>
            </w:r>
            <w:r>
              <w:rPr>
                <w:spacing w:val="-2"/>
              </w:rPr>
              <w:t xml:space="preserve"> </w:t>
            </w:r>
            <w:r>
              <w:t>Starbucks dedicated parking signage and accessibility signage as approved by the local jurisdiction.</w:t>
            </w:r>
          </w:p>
          <w:p w14:paraId="0B238A6C" w14:textId="77777777" w:rsidR="00A760F3" w:rsidRDefault="00A23B45">
            <w:pPr>
              <w:pStyle w:val="TableParagraph"/>
              <w:spacing w:line="259" w:lineRule="auto"/>
            </w:pPr>
            <w:r>
              <w:rPr>
                <w:b/>
              </w:rPr>
              <w:t>Wheel</w:t>
            </w:r>
            <w:r>
              <w:rPr>
                <w:b/>
                <w:spacing w:val="-2"/>
              </w:rPr>
              <w:t xml:space="preserve"> </w:t>
            </w:r>
            <w:r>
              <w:rPr>
                <w:b/>
              </w:rPr>
              <w:t>Stops:</w:t>
            </w:r>
            <w:r>
              <w:rPr>
                <w:b/>
                <w:spacing w:val="-6"/>
              </w:rPr>
              <w:t xml:space="preserve"> </w:t>
            </w:r>
            <w:r>
              <w:t>Provide</w:t>
            </w:r>
            <w:r>
              <w:rPr>
                <w:spacing w:val="-5"/>
              </w:rPr>
              <w:t xml:space="preserve"> </w:t>
            </w:r>
            <w:r>
              <w:t>wheel</w:t>
            </w:r>
            <w:r>
              <w:rPr>
                <w:spacing w:val="-3"/>
              </w:rPr>
              <w:t xml:space="preserve"> </w:t>
            </w:r>
            <w:r>
              <w:t>stops</w:t>
            </w:r>
            <w:r>
              <w:rPr>
                <w:spacing w:val="-3"/>
              </w:rPr>
              <w:t xml:space="preserve"> </w:t>
            </w:r>
            <w:r>
              <w:t>at</w:t>
            </w:r>
            <w:r>
              <w:rPr>
                <w:spacing w:val="-5"/>
              </w:rPr>
              <w:t xml:space="preserve"> </w:t>
            </w:r>
            <w:r>
              <w:t>all</w:t>
            </w:r>
            <w:r>
              <w:rPr>
                <w:spacing w:val="-3"/>
              </w:rPr>
              <w:t xml:space="preserve"> </w:t>
            </w:r>
            <w:r>
              <w:t>parking</w:t>
            </w:r>
            <w:r>
              <w:rPr>
                <w:spacing w:val="-4"/>
              </w:rPr>
              <w:t xml:space="preserve"> </w:t>
            </w:r>
            <w:r>
              <w:t>spaces</w:t>
            </w:r>
            <w:r>
              <w:rPr>
                <w:spacing w:val="-3"/>
              </w:rPr>
              <w:t xml:space="preserve"> </w:t>
            </w:r>
            <w:r>
              <w:t>adjacent</w:t>
            </w:r>
            <w:r>
              <w:rPr>
                <w:spacing w:val="-5"/>
              </w:rPr>
              <w:t xml:space="preserve"> </w:t>
            </w:r>
            <w:r>
              <w:t>to Tenant's sidewalk, patio, and directly next to building.</w:t>
            </w:r>
          </w:p>
        </w:tc>
      </w:tr>
      <w:tr w:rsidR="00A760F3" w14:paraId="0B238A77" w14:textId="77777777">
        <w:trPr>
          <w:trHeight w:val="8574"/>
        </w:trPr>
        <w:tc>
          <w:tcPr>
            <w:tcW w:w="1214" w:type="dxa"/>
          </w:tcPr>
          <w:p w14:paraId="0B238A6E" w14:textId="77777777" w:rsidR="00A760F3" w:rsidRDefault="00A23B45">
            <w:pPr>
              <w:pStyle w:val="TableParagraph"/>
              <w:spacing w:before="171"/>
              <w:ind w:left="97"/>
            </w:pPr>
            <w:r>
              <w:rPr>
                <w:spacing w:val="-2"/>
              </w:rPr>
              <w:t>322000</w:t>
            </w:r>
          </w:p>
        </w:tc>
        <w:tc>
          <w:tcPr>
            <w:tcW w:w="2016" w:type="dxa"/>
          </w:tcPr>
          <w:p w14:paraId="0B238A6F" w14:textId="77777777" w:rsidR="00A760F3" w:rsidRDefault="00A23B45">
            <w:pPr>
              <w:pStyle w:val="TableParagraph"/>
              <w:spacing w:before="171"/>
            </w:pPr>
            <w:r>
              <w:t>Trash</w:t>
            </w:r>
            <w:r>
              <w:rPr>
                <w:spacing w:val="-3"/>
              </w:rPr>
              <w:t xml:space="preserve"> </w:t>
            </w:r>
            <w:r>
              <w:t>&amp;</w:t>
            </w:r>
            <w:r>
              <w:rPr>
                <w:spacing w:val="-2"/>
              </w:rPr>
              <w:t xml:space="preserve"> Recycling</w:t>
            </w:r>
          </w:p>
        </w:tc>
        <w:tc>
          <w:tcPr>
            <w:tcW w:w="6650" w:type="dxa"/>
          </w:tcPr>
          <w:p w14:paraId="0B238A70" w14:textId="77777777" w:rsidR="00A760F3" w:rsidRDefault="00A23B45">
            <w:pPr>
              <w:pStyle w:val="TableParagraph"/>
              <w:spacing w:before="171" w:line="259" w:lineRule="auto"/>
              <w:ind w:right="115"/>
            </w:pPr>
            <w:r>
              <w:rPr>
                <w:b/>
              </w:rPr>
              <w:t xml:space="preserve">Trash Enclosure: </w:t>
            </w:r>
            <w:r>
              <w:t>All trash enclosures shall be sufficiently sized to accommodate Tenant’s trash, recycling, and composting needs. Landlord shall initiate contact with local service provider to determine service</w:t>
            </w:r>
            <w:r>
              <w:rPr>
                <w:spacing w:val="-3"/>
              </w:rPr>
              <w:t xml:space="preserve"> </w:t>
            </w:r>
            <w:r>
              <w:t>types,</w:t>
            </w:r>
            <w:r>
              <w:rPr>
                <w:spacing w:val="-6"/>
              </w:rPr>
              <w:t xml:space="preserve"> </w:t>
            </w:r>
            <w:r>
              <w:t>Bins</w:t>
            </w:r>
            <w:r>
              <w:rPr>
                <w:spacing w:val="-4"/>
              </w:rPr>
              <w:t xml:space="preserve"> </w:t>
            </w:r>
            <w:r>
              <w:t>which</w:t>
            </w:r>
            <w:r>
              <w:rPr>
                <w:spacing w:val="-6"/>
              </w:rPr>
              <w:t xml:space="preserve"> </w:t>
            </w:r>
            <w:r>
              <w:t>meet</w:t>
            </w:r>
            <w:r>
              <w:rPr>
                <w:spacing w:val="-6"/>
              </w:rPr>
              <w:t xml:space="preserve"> </w:t>
            </w:r>
            <w:r>
              <w:t>the</w:t>
            </w:r>
            <w:r>
              <w:rPr>
                <w:spacing w:val="-3"/>
              </w:rPr>
              <w:t xml:space="preserve"> </w:t>
            </w:r>
            <w:r>
              <w:t>below</w:t>
            </w:r>
            <w:r>
              <w:rPr>
                <w:spacing w:val="-6"/>
              </w:rPr>
              <w:t xml:space="preserve"> </w:t>
            </w:r>
            <w:r>
              <w:t>minimum</w:t>
            </w:r>
            <w:r>
              <w:rPr>
                <w:spacing w:val="-3"/>
              </w:rPr>
              <w:t xml:space="preserve"> </w:t>
            </w:r>
            <w:r>
              <w:t>dimensions,</w:t>
            </w:r>
            <w:r>
              <w:rPr>
                <w:spacing w:val="-4"/>
              </w:rPr>
              <w:t xml:space="preserve"> </w:t>
            </w:r>
            <w:r>
              <w:t>pickup frequency and schedule.</w:t>
            </w:r>
          </w:p>
          <w:p w14:paraId="0B238A71" w14:textId="32807D8C" w:rsidR="00A760F3" w:rsidRDefault="00A23B45">
            <w:pPr>
              <w:pStyle w:val="TableParagraph"/>
              <w:spacing w:line="259" w:lineRule="auto"/>
              <w:ind w:right="115"/>
            </w:pPr>
            <w:r>
              <w:rPr>
                <w:b/>
              </w:rPr>
              <w:t xml:space="preserve">Required Dimensions: </w:t>
            </w:r>
            <w:ins w:id="11" w:author="Erin Elferdink" w:date="2024-01-16T17:38:00Z">
              <w:r w:rsidR="00E442C4" w:rsidRPr="00D43A7A">
                <w:rPr>
                  <w:bCs/>
                </w:rPr>
                <w:t>Dimensions will be consistent with the reviewed and approved trash enclosure shown in the attached site plan, which is a 12’x24’ standar</w:t>
              </w:r>
              <w:r w:rsidR="00E442C4">
                <w:rPr>
                  <w:bCs/>
                </w:rPr>
                <w:t>d enclosure</w:t>
              </w:r>
              <w:r w:rsidR="00E442C4" w:rsidRPr="00D43A7A">
                <w:rPr>
                  <w:bCs/>
                </w:rPr>
                <w:t xml:space="preserve"> </w:t>
              </w:r>
            </w:ins>
          </w:p>
          <w:p w14:paraId="0B238A72" w14:textId="7445A2D5" w:rsidR="00A760F3" w:rsidRDefault="00A23B45">
            <w:pPr>
              <w:pStyle w:val="TableParagraph"/>
              <w:spacing w:line="259" w:lineRule="auto"/>
            </w:pPr>
            <w:r>
              <w:rPr>
                <w:b/>
              </w:rPr>
              <w:t>Bins:</w:t>
            </w:r>
            <w:r>
              <w:rPr>
                <w:b/>
                <w:spacing w:val="-3"/>
              </w:rPr>
              <w:t xml:space="preserve"> </w:t>
            </w:r>
            <w:r>
              <w:t>All</w:t>
            </w:r>
            <w:r>
              <w:rPr>
                <w:spacing w:val="-5"/>
              </w:rPr>
              <w:t xml:space="preserve"> </w:t>
            </w:r>
            <w:r>
              <w:t>openings</w:t>
            </w:r>
            <w:r>
              <w:rPr>
                <w:spacing w:val="-4"/>
              </w:rPr>
              <w:t xml:space="preserve"> </w:t>
            </w:r>
            <w:r>
              <w:t>on</w:t>
            </w:r>
            <w:r>
              <w:rPr>
                <w:spacing w:val="-3"/>
              </w:rPr>
              <w:t xml:space="preserve"> </w:t>
            </w:r>
            <w:r>
              <w:t>all</w:t>
            </w:r>
            <w:r>
              <w:rPr>
                <w:spacing w:val="-2"/>
              </w:rPr>
              <w:t xml:space="preserve"> </w:t>
            </w:r>
            <w:r>
              <w:t>Bins</w:t>
            </w:r>
            <w:r>
              <w:rPr>
                <w:spacing w:val="-2"/>
              </w:rPr>
              <w:t xml:space="preserve"> </w:t>
            </w:r>
            <w:r>
              <w:t>shall</w:t>
            </w:r>
            <w:r>
              <w:rPr>
                <w:spacing w:val="-2"/>
              </w:rPr>
              <w:t xml:space="preserve"> </w:t>
            </w:r>
            <w:r>
              <w:t>have</w:t>
            </w:r>
            <w:r>
              <w:rPr>
                <w:spacing w:val="-4"/>
              </w:rPr>
              <w:t xml:space="preserve"> </w:t>
            </w:r>
            <w:r>
              <w:t>a</w:t>
            </w:r>
            <w:r>
              <w:rPr>
                <w:spacing w:val="-4"/>
              </w:rPr>
              <w:t xml:space="preserve"> </w:t>
            </w:r>
            <w:r>
              <w:t>maximum</w:t>
            </w:r>
            <w:r>
              <w:rPr>
                <w:spacing w:val="-1"/>
              </w:rPr>
              <w:t xml:space="preserve"> </w:t>
            </w:r>
            <w:r>
              <w:t>height</w:t>
            </w:r>
            <w:r>
              <w:rPr>
                <w:spacing w:val="-1"/>
              </w:rPr>
              <w:t xml:space="preserve"> </w:t>
            </w:r>
            <w:r>
              <w:t>of</w:t>
            </w:r>
            <w:r>
              <w:rPr>
                <w:spacing w:val="-4"/>
              </w:rPr>
              <w:t xml:space="preserve"> </w:t>
            </w:r>
            <w:ins w:id="12" w:author="Erin Elferdink" w:date="2024-01-16T17:38:00Z">
              <w:r w:rsidR="00E442C4">
                <w:t>4</w:t>
              </w:r>
            </w:ins>
            <w:del w:id="13" w:author="Erin Elferdink" w:date="2024-01-16T17:38:00Z">
              <w:r w:rsidR="00E442C4" w:rsidDel="00E442C4">
                <w:delText>3</w:delText>
              </w:r>
            </w:del>
            <w:r>
              <w:t>'-0"</w:t>
            </w:r>
            <w:r>
              <w:rPr>
                <w:spacing w:val="-2"/>
              </w:rPr>
              <w:t xml:space="preserve"> </w:t>
            </w:r>
            <w:r>
              <w:t>from ground level.</w:t>
            </w:r>
          </w:p>
          <w:p w14:paraId="0B238A73" w14:textId="77777777" w:rsidR="00A760F3" w:rsidRDefault="00A23B45">
            <w:pPr>
              <w:pStyle w:val="TableParagraph"/>
              <w:spacing w:line="259" w:lineRule="auto"/>
              <w:ind w:right="115"/>
            </w:pPr>
            <w:r>
              <w:rPr>
                <w:b/>
              </w:rPr>
              <w:t xml:space="preserve">Cladding: </w:t>
            </w:r>
            <w:r>
              <w:t>No open chain link enclosures will be allowed and all construction</w:t>
            </w:r>
            <w:r>
              <w:rPr>
                <w:spacing w:val="-7"/>
              </w:rPr>
              <w:t xml:space="preserve"> </w:t>
            </w:r>
            <w:r>
              <w:t>materials</w:t>
            </w:r>
            <w:r>
              <w:rPr>
                <w:spacing w:val="-4"/>
              </w:rPr>
              <w:t xml:space="preserve"> </w:t>
            </w:r>
            <w:r>
              <w:t>and</w:t>
            </w:r>
            <w:r>
              <w:rPr>
                <w:spacing w:val="-7"/>
              </w:rPr>
              <w:t xml:space="preserve"> </w:t>
            </w:r>
            <w:r>
              <w:t>fencing</w:t>
            </w:r>
            <w:r>
              <w:rPr>
                <w:spacing w:val="-5"/>
              </w:rPr>
              <w:t xml:space="preserve"> </w:t>
            </w:r>
            <w:r>
              <w:t>materials</w:t>
            </w:r>
            <w:r>
              <w:rPr>
                <w:spacing w:val="-6"/>
              </w:rPr>
              <w:t xml:space="preserve"> </w:t>
            </w:r>
            <w:r>
              <w:t>shall</w:t>
            </w:r>
            <w:r>
              <w:rPr>
                <w:spacing w:val="-4"/>
              </w:rPr>
              <w:t xml:space="preserve"> </w:t>
            </w:r>
            <w:r>
              <w:t>be</w:t>
            </w:r>
            <w:r>
              <w:rPr>
                <w:spacing w:val="-3"/>
              </w:rPr>
              <w:t xml:space="preserve"> </w:t>
            </w:r>
            <w:r>
              <w:t>approved</w:t>
            </w:r>
            <w:r>
              <w:rPr>
                <w:spacing w:val="-5"/>
              </w:rPr>
              <w:t xml:space="preserve"> </w:t>
            </w:r>
            <w:r>
              <w:t xml:space="preserve">by </w:t>
            </w:r>
            <w:r>
              <w:rPr>
                <w:spacing w:val="-2"/>
              </w:rPr>
              <w:t>Tenant.</w:t>
            </w:r>
          </w:p>
          <w:p w14:paraId="0B238A74" w14:textId="77777777" w:rsidR="00A760F3" w:rsidRDefault="00A23B45">
            <w:pPr>
              <w:pStyle w:val="TableParagraph"/>
              <w:spacing w:line="259" w:lineRule="auto"/>
              <w:ind w:right="115"/>
            </w:pPr>
            <w:r>
              <w:rPr>
                <w:b/>
              </w:rPr>
              <w:t xml:space="preserve">Location &amp; Access: </w:t>
            </w:r>
            <w:r>
              <w:t>The trash enclosure shall be physically located on the</w:t>
            </w:r>
            <w:r>
              <w:rPr>
                <w:spacing w:val="-2"/>
              </w:rPr>
              <w:t xml:space="preserve"> </w:t>
            </w:r>
            <w:r>
              <w:t>site</w:t>
            </w:r>
            <w:r>
              <w:rPr>
                <w:spacing w:val="-2"/>
              </w:rPr>
              <w:t xml:space="preserve"> </w:t>
            </w:r>
            <w:r>
              <w:t>in</w:t>
            </w:r>
            <w:r>
              <w:rPr>
                <w:spacing w:val="-4"/>
              </w:rPr>
              <w:t xml:space="preserve"> </w:t>
            </w:r>
            <w:r>
              <w:t>a</w:t>
            </w:r>
            <w:r>
              <w:rPr>
                <w:spacing w:val="-5"/>
              </w:rPr>
              <w:t xml:space="preserve"> </w:t>
            </w:r>
            <w:r>
              <w:t>mutually</w:t>
            </w:r>
            <w:r>
              <w:rPr>
                <w:spacing w:val="-2"/>
              </w:rPr>
              <w:t xml:space="preserve"> </w:t>
            </w:r>
            <w:r>
              <w:t>agreed</w:t>
            </w:r>
            <w:r>
              <w:rPr>
                <w:spacing w:val="-4"/>
              </w:rPr>
              <w:t xml:space="preserve"> </w:t>
            </w:r>
            <w:r>
              <w:t>upon</w:t>
            </w:r>
            <w:r>
              <w:rPr>
                <w:spacing w:val="-4"/>
              </w:rPr>
              <w:t xml:space="preserve"> </w:t>
            </w:r>
            <w:r>
              <w:t>location</w:t>
            </w:r>
            <w:r>
              <w:rPr>
                <w:spacing w:val="-6"/>
              </w:rPr>
              <w:t xml:space="preserve"> </w:t>
            </w:r>
            <w:r>
              <w:t>no</w:t>
            </w:r>
            <w:r>
              <w:rPr>
                <w:spacing w:val="-2"/>
              </w:rPr>
              <w:t xml:space="preserve"> </w:t>
            </w:r>
            <w:r>
              <w:t>greater</w:t>
            </w:r>
            <w:r>
              <w:rPr>
                <w:spacing w:val="-8"/>
              </w:rPr>
              <w:t xml:space="preserve"> </w:t>
            </w:r>
            <w:r>
              <w:t>than</w:t>
            </w:r>
            <w:r>
              <w:rPr>
                <w:spacing w:val="-4"/>
              </w:rPr>
              <w:t xml:space="preserve"> </w:t>
            </w:r>
            <w:r>
              <w:t>300'-0"from the Tenant's service door without interrupting the flow to the drive- thru lane (if applicable) or access to the parking areas or ingress or egress to and from the Premises.</w:t>
            </w:r>
          </w:p>
          <w:p w14:paraId="0B238A75" w14:textId="77777777" w:rsidR="00A760F3" w:rsidRDefault="00A23B45">
            <w:pPr>
              <w:pStyle w:val="TableParagraph"/>
              <w:spacing w:line="259" w:lineRule="auto"/>
            </w:pPr>
            <w:r>
              <w:rPr>
                <w:b/>
              </w:rPr>
              <w:t>Pathway:</w:t>
            </w:r>
            <w:r>
              <w:rPr>
                <w:b/>
                <w:spacing w:val="-5"/>
              </w:rPr>
              <w:t xml:space="preserve"> </w:t>
            </w:r>
            <w:r>
              <w:t>The</w:t>
            </w:r>
            <w:r>
              <w:rPr>
                <w:spacing w:val="-3"/>
              </w:rPr>
              <w:t xml:space="preserve"> </w:t>
            </w:r>
            <w:r>
              <w:t>pathway</w:t>
            </w:r>
            <w:r>
              <w:rPr>
                <w:spacing w:val="-3"/>
              </w:rPr>
              <w:t xml:space="preserve"> </w:t>
            </w:r>
            <w:r>
              <w:t>from</w:t>
            </w:r>
            <w:r>
              <w:rPr>
                <w:spacing w:val="-3"/>
              </w:rPr>
              <w:t xml:space="preserve"> </w:t>
            </w:r>
            <w:r>
              <w:t>the</w:t>
            </w:r>
            <w:r>
              <w:rPr>
                <w:spacing w:val="-3"/>
              </w:rPr>
              <w:t xml:space="preserve"> </w:t>
            </w:r>
            <w:r>
              <w:t>Premises</w:t>
            </w:r>
            <w:r>
              <w:rPr>
                <w:spacing w:val="-6"/>
              </w:rPr>
              <w:t xml:space="preserve"> </w:t>
            </w:r>
            <w:r>
              <w:t>to</w:t>
            </w:r>
            <w:r>
              <w:rPr>
                <w:spacing w:val="-3"/>
              </w:rPr>
              <w:t xml:space="preserve"> </w:t>
            </w:r>
            <w:r>
              <w:t>the</w:t>
            </w:r>
            <w:r>
              <w:rPr>
                <w:spacing w:val="-6"/>
              </w:rPr>
              <w:t xml:space="preserve"> </w:t>
            </w:r>
            <w:r>
              <w:t>enclosure</w:t>
            </w:r>
            <w:r>
              <w:rPr>
                <w:spacing w:val="-3"/>
              </w:rPr>
              <w:t xml:space="preserve"> </w:t>
            </w:r>
            <w:r>
              <w:t>and</w:t>
            </w:r>
            <w:r>
              <w:rPr>
                <w:spacing w:val="-7"/>
              </w:rPr>
              <w:t xml:space="preserve"> </w:t>
            </w:r>
            <w:r>
              <w:t>the enclosure itself shall be well lit. Access pathway from rear door to Tenant's trash area shall be ramped to allow rolling access.</w:t>
            </w:r>
          </w:p>
          <w:p w14:paraId="0B238A76" w14:textId="77777777" w:rsidR="00A760F3" w:rsidRDefault="00A23B45">
            <w:pPr>
              <w:pStyle w:val="TableParagraph"/>
              <w:spacing w:line="267" w:lineRule="exact"/>
            </w:pPr>
            <w:r>
              <w:rPr>
                <w:b/>
              </w:rPr>
              <w:t>Hose</w:t>
            </w:r>
            <w:r>
              <w:rPr>
                <w:b/>
                <w:spacing w:val="-6"/>
              </w:rPr>
              <w:t xml:space="preserve"> </w:t>
            </w:r>
            <w:r>
              <w:rPr>
                <w:b/>
              </w:rPr>
              <w:t>Bib:</w:t>
            </w:r>
            <w:r>
              <w:rPr>
                <w:b/>
                <w:spacing w:val="-4"/>
              </w:rPr>
              <w:t xml:space="preserve"> </w:t>
            </w:r>
            <w:r>
              <w:t>Provide</w:t>
            </w:r>
            <w:r>
              <w:rPr>
                <w:spacing w:val="-5"/>
              </w:rPr>
              <w:t xml:space="preserve"> </w:t>
            </w:r>
            <w:r>
              <w:t>a</w:t>
            </w:r>
            <w:r>
              <w:rPr>
                <w:spacing w:val="-2"/>
              </w:rPr>
              <w:t xml:space="preserve"> </w:t>
            </w:r>
            <w:r w:rsidRPr="00A80C45">
              <w:t>lockable</w:t>
            </w:r>
            <w:r>
              <w:rPr>
                <w:spacing w:val="-2"/>
              </w:rPr>
              <w:t xml:space="preserve"> </w:t>
            </w:r>
            <w:r>
              <w:t>hose</w:t>
            </w:r>
            <w:r>
              <w:rPr>
                <w:spacing w:val="-2"/>
              </w:rPr>
              <w:t xml:space="preserve"> </w:t>
            </w:r>
            <w:r>
              <w:t>bib</w:t>
            </w:r>
            <w:r>
              <w:rPr>
                <w:spacing w:val="-4"/>
              </w:rPr>
              <w:t xml:space="preserve"> </w:t>
            </w:r>
            <w:r>
              <w:t>within</w:t>
            </w:r>
            <w:r>
              <w:rPr>
                <w:spacing w:val="-3"/>
              </w:rPr>
              <w:t xml:space="preserve"> </w:t>
            </w:r>
            <w:r>
              <w:t>the</w:t>
            </w:r>
            <w:r>
              <w:rPr>
                <w:spacing w:val="-5"/>
              </w:rPr>
              <w:t xml:space="preserve"> </w:t>
            </w:r>
            <w:r>
              <w:t>Trash</w:t>
            </w:r>
            <w:r>
              <w:rPr>
                <w:spacing w:val="-6"/>
              </w:rPr>
              <w:t xml:space="preserve"> </w:t>
            </w:r>
            <w:r>
              <w:t>and</w:t>
            </w:r>
            <w:r>
              <w:rPr>
                <w:spacing w:val="-3"/>
              </w:rPr>
              <w:t xml:space="preserve"> </w:t>
            </w:r>
            <w:r>
              <w:rPr>
                <w:spacing w:val="-2"/>
              </w:rPr>
              <w:t>Recycling</w:t>
            </w:r>
          </w:p>
        </w:tc>
      </w:tr>
    </w:tbl>
    <w:p w14:paraId="0B238A78" w14:textId="77777777" w:rsidR="00A760F3" w:rsidRDefault="00A760F3">
      <w:pPr>
        <w:spacing w:line="267" w:lineRule="exact"/>
        <w:sectPr w:rsidR="00A760F3" w:rsidSect="00417544">
          <w:type w:val="continuous"/>
          <w:pgSz w:w="12240" w:h="15840"/>
          <w:pgMar w:top="1460" w:right="980" w:bottom="1020" w:left="940" w:header="727" w:footer="800"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7C" w14:textId="77777777">
        <w:trPr>
          <w:trHeight w:val="620"/>
        </w:trPr>
        <w:tc>
          <w:tcPr>
            <w:tcW w:w="1214" w:type="dxa"/>
          </w:tcPr>
          <w:p w14:paraId="0B238A79" w14:textId="77777777" w:rsidR="00A760F3" w:rsidRDefault="00A23B45">
            <w:pPr>
              <w:pStyle w:val="TableParagraph"/>
              <w:spacing w:before="174"/>
              <w:ind w:left="97"/>
              <w:rPr>
                <w:b/>
              </w:rPr>
            </w:pPr>
            <w:r>
              <w:rPr>
                <w:b/>
                <w:spacing w:val="-5"/>
              </w:rPr>
              <w:lastRenderedPageBreak/>
              <w:t>CSI</w:t>
            </w:r>
          </w:p>
        </w:tc>
        <w:tc>
          <w:tcPr>
            <w:tcW w:w="2016" w:type="dxa"/>
          </w:tcPr>
          <w:p w14:paraId="0B238A7A" w14:textId="77777777" w:rsidR="00A760F3" w:rsidRDefault="00A23B45">
            <w:pPr>
              <w:pStyle w:val="TableParagraph"/>
              <w:spacing w:before="174"/>
              <w:rPr>
                <w:b/>
              </w:rPr>
            </w:pPr>
            <w:r>
              <w:rPr>
                <w:b/>
                <w:spacing w:val="-2"/>
              </w:rPr>
              <w:t>Scope/Category</w:t>
            </w:r>
          </w:p>
        </w:tc>
        <w:tc>
          <w:tcPr>
            <w:tcW w:w="6650" w:type="dxa"/>
          </w:tcPr>
          <w:p w14:paraId="0B238A7B" w14:textId="77777777" w:rsidR="00A760F3" w:rsidRDefault="00A23B45">
            <w:pPr>
              <w:pStyle w:val="TableParagraph"/>
              <w:spacing w:before="174"/>
              <w:rPr>
                <w:b/>
              </w:rPr>
            </w:pPr>
            <w:r>
              <w:rPr>
                <w:b/>
                <w:spacing w:val="-2"/>
              </w:rPr>
              <w:t>Details</w:t>
            </w:r>
          </w:p>
        </w:tc>
      </w:tr>
      <w:tr w:rsidR="00A760F3" w14:paraId="0B238A80" w14:textId="77777777">
        <w:trPr>
          <w:trHeight w:val="908"/>
        </w:trPr>
        <w:tc>
          <w:tcPr>
            <w:tcW w:w="1214" w:type="dxa"/>
          </w:tcPr>
          <w:p w14:paraId="0B238A7D" w14:textId="77777777" w:rsidR="00A760F3" w:rsidRDefault="00A760F3">
            <w:pPr>
              <w:pStyle w:val="TableParagraph"/>
              <w:ind w:left="0"/>
              <w:rPr>
                <w:rFonts w:ascii="Times New Roman"/>
                <w:sz w:val="20"/>
              </w:rPr>
            </w:pPr>
          </w:p>
        </w:tc>
        <w:tc>
          <w:tcPr>
            <w:tcW w:w="2016" w:type="dxa"/>
          </w:tcPr>
          <w:p w14:paraId="0B238A7E" w14:textId="77777777" w:rsidR="00A760F3" w:rsidRDefault="00A760F3">
            <w:pPr>
              <w:pStyle w:val="TableParagraph"/>
              <w:ind w:left="0"/>
              <w:rPr>
                <w:rFonts w:ascii="Times New Roman"/>
                <w:sz w:val="20"/>
              </w:rPr>
            </w:pPr>
          </w:p>
        </w:tc>
        <w:tc>
          <w:tcPr>
            <w:tcW w:w="6650" w:type="dxa"/>
          </w:tcPr>
          <w:p w14:paraId="0B238A7F" w14:textId="77777777" w:rsidR="00A760F3" w:rsidRDefault="00A23B45">
            <w:pPr>
              <w:pStyle w:val="TableParagraph"/>
              <w:spacing w:before="171" w:line="259" w:lineRule="auto"/>
              <w:ind w:right="115"/>
            </w:pPr>
            <w:r>
              <w:t>Area.</w:t>
            </w:r>
            <w:r>
              <w:rPr>
                <w:spacing w:val="-3"/>
              </w:rPr>
              <w:t xml:space="preserve"> </w:t>
            </w:r>
            <w:r>
              <w:t>If</w:t>
            </w:r>
            <w:r>
              <w:rPr>
                <w:spacing w:val="-3"/>
              </w:rPr>
              <w:t xml:space="preserve"> </w:t>
            </w:r>
            <w:r>
              <w:t>the</w:t>
            </w:r>
            <w:r>
              <w:rPr>
                <w:spacing w:val="-5"/>
              </w:rPr>
              <w:t xml:space="preserve"> </w:t>
            </w:r>
            <w:r>
              <w:t>trash</w:t>
            </w:r>
            <w:r>
              <w:rPr>
                <w:spacing w:val="-6"/>
              </w:rPr>
              <w:t xml:space="preserve"> </w:t>
            </w:r>
            <w:r>
              <w:t>enclosure</w:t>
            </w:r>
            <w:r>
              <w:rPr>
                <w:spacing w:val="-5"/>
              </w:rPr>
              <w:t xml:space="preserve"> </w:t>
            </w:r>
            <w:r>
              <w:t>is</w:t>
            </w:r>
            <w:r>
              <w:rPr>
                <w:spacing w:val="-3"/>
              </w:rPr>
              <w:t xml:space="preserve"> </w:t>
            </w:r>
            <w:r>
              <w:t>closer</w:t>
            </w:r>
            <w:r>
              <w:rPr>
                <w:spacing w:val="-5"/>
              </w:rPr>
              <w:t xml:space="preserve"> </w:t>
            </w:r>
            <w:r>
              <w:t>than</w:t>
            </w:r>
            <w:r>
              <w:rPr>
                <w:spacing w:val="-4"/>
              </w:rPr>
              <w:t xml:space="preserve"> </w:t>
            </w:r>
            <w:r>
              <w:t>75'-0"</w:t>
            </w:r>
            <w:r>
              <w:rPr>
                <w:spacing w:val="-5"/>
              </w:rPr>
              <w:t xml:space="preserve"> </w:t>
            </w:r>
            <w:r>
              <w:t>from</w:t>
            </w:r>
            <w:r>
              <w:rPr>
                <w:spacing w:val="-4"/>
              </w:rPr>
              <w:t xml:space="preserve"> </w:t>
            </w:r>
            <w:r>
              <w:t>Tenant's</w:t>
            </w:r>
            <w:r>
              <w:rPr>
                <w:spacing w:val="-3"/>
              </w:rPr>
              <w:t xml:space="preserve"> </w:t>
            </w:r>
            <w:r>
              <w:t>rear access door, Tenant can use hose bib adjacent to door.</w:t>
            </w:r>
          </w:p>
        </w:tc>
      </w:tr>
      <w:tr w:rsidR="00A760F3" w14:paraId="0B238A86" w14:textId="77777777">
        <w:trPr>
          <w:trHeight w:val="5257"/>
        </w:trPr>
        <w:tc>
          <w:tcPr>
            <w:tcW w:w="1214" w:type="dxa"/>
          </w:tcPr>
          <w:p w14:paraId="0B238A81" w14:textId="77777777" w:rsidR="00A760F3" w:rsidRDefault="00A23B45">
            <w:pPr>
              <w:pStyle w:val="TableParagraph"/>
              <w:spacing w:before="174"/>
              <w:ind w:left="97"/>
            </w:pPr>
            <w:r>
              <w:rPr>
                <w:spacing w:val="-2"/>
              </w:rPr>
              <w:t>328000</w:t>
            </w:r>
          </w:p>
        </w:tc>
        <w:tc>
          <w:tcPr>
            <w:tcW w:w="2016" w:type="dxa"/>
          </w:tcPr>
          <w:p w14:paraId="0B238A82" w14:textId="77777777" w:rsidR="00A760F3" w:rsidRDefault="00A23B45">
            <w:pPr>
              <w:pStyle w:val="TableParagraph"/>
              <w:spacing w:before="174"/>
            </w:pPr>
            <w:r>
              <w:t>Irrigation</w:t>
            </w:r>
            <w:r>
              <w:rPr>
                <w:spacing w:val="-7"/>
              </w:rPr>
              <w:t xml:space="preserve"> </w:t>
            </w:r>
            <w:r>
              <w:rPr>
                <w:spacing w:val="-2"/>
              </w:rPr>
              <w:t>Systems</w:t>
            </w:r>
          </w:p>
        </w:tc>
        <w:tc>
          <w:tcPr>
            <w:tcW w:w="6650" w:type="dxa"/>
          </w:tcPr>
          <w:p w14:paraId="0B238A83" w14:textId="11B5567C" w:rsidR="00A760F3" w:rsidRDefault="00A23B45">
            <w:pPr>
              <w:pStyle w:val="TableParagraph"/>
              <w:spacing w:before="174" w:line="259" w:lineRule="auto"/>
            </w:pPr>
            <w:r>
              <w:rPr>
                <w:b/>
              </w:rPr>
              <w:t xml:space="preserve">Installation: </w:t>
            </w:r>
            <w:r>
              <w:t>Landlord shall furnish and install irrigation system in compliance</w:t>
            </w:r>
            <w:r>
              <w:rPr>
                <w:spacing w:val="-5"/>
              </w:rPr>
              <w:t xml:space="preserve"> </w:t>
            </w:r>
            <w:r>
              <w:t>with</w:t>
            </w:r>
            <w:r>
              <w:rPr>
                <w:spacing w:val="-5"/>
              </w:rPr>
              <w:t xml:space="preserve"> </w:t>
            </w:r>
            <w:r>
              <w:t>local</w:t>
            </w:r>
            <w:r>
              <w:rPr>
                <w:spacing w:val="-4"/>
              </w:rPr>
              <w:t xml:space="preserve"> </w:t>
            </w:r>
            <w:r>
              <w:t>regulations.</w:t>
            </w:r>
            <w:r>
              <w:rPr>
                <w:spacing w:val="-4"/>
              </w:rPr>
              <w:t xml:space="preserve"> </w:t>
            </w:r>
            <w:r>
              <w:t>Irrigation</w:t>
            </w:r>
            <w:r>
              <w:rPr>
                <w:spacing w:val="-5"/>
              </w:rPr>
              <w:t xml:space="preserve"> </w:t>
            </w:r>
            <w:r>
              <w:t>system</w:t>
            </w:r>
            <w:r>
              <w:rPr>
                <w:spacing w:val="-5"/>
              </w:rPr>
              <w:t xml:space="preserve"> </w:t>
            </w:r>
            <w:r w:rsidR="00E86A6A">
              <w:rPr>
                <w:spacing w:val="-5"/>
              </w:rPr>
              <w:t xml:space="preserve">in the shrub bed areas </w:t>
            </w:r>
            <w:r>
              <w:t>shall</w:t>
            </w:r>
            <w:r>
              <w:rPr>
                <w:spacing w:val="-4"/>
              </w:rPr>
              <w:t xml:space="preserve"> </w:t>
            </w:r>
            <w:r>
              <w:t>type</w:t>
            </w:r>
            <w:r>
              <w:rPr>
                <w:spacing w:val="-3"/>
              </w:rPr>
              <w:t xml:space="preserve"> </w:t>
            </w:r>
            <w:r>
              <w:t>drip</w:t>
            </w:r>
            <w:r>
              <w:rPr>
                <w:spacing w:val="-6"/>
              </w:rPr>
              <w:t xml:space="preserve"> </w:t>
            </w:r>
            <w:r>
              <w:t>or micro spray with weather and soil moisture sensor</w:t>
            </w:r>
            <w:r w:rsidR="00E86A6A">
              <w:t xml:space="preserve">, </w:t>
            </w:r>
            <w:ins w:id="14" w:author="Erin Elferdink" w:date="2024-01-16T17:39:00Z">
              <w:r w:rsidR="00E442C4">
                <w:t>irrigation system in the sod areas shall be pop-up spray heads</w:t>
              </w:r>
            </w:ins>
            <w:ins w:id="15" w:author="Erin Elferdink" w:date="2024-01-17T10:47:00Z">
              <w:r w:rsidR="00CE1EBB">
                <w:t>.</w:t>
              </w:r>
            </w:ins>
            <w:ins w:id="16" w:author="Erin Elferdink" w:date="2024-01-16T17:39:00Z">
              <w:r w:rsidR="00E442C4">
                <w:t xml:space="preserve"> </w:t>
              </w:r>
            </w:ins>
            <w:r>
              <w:t>System design shall maximize delivery of water to plant areas, including planters, while minimizing over-spray, runoff and customer</w:t>
            </w:r>
            <w:r>
              <w:rPr>
                <w:spacing w:val="-1"/>
              </w:rPr>
              <w:t xml:space="preserve"> </w:t>
            </w:r>
            <w:r>
              <w:t>disruption. Controls shall be set to run at</w:t>
            </w:r>
            <w:r>
              <w:rPr>
                <w:spacing w:val="-1"/>
              </w:rPr>
              <w:t xml:space="preserve"> </w:t>
            </w:r>
            <w:r>
              <w:t>optimal</w:t>
            </w:r>
            <w:r>
              <w:rPr>
                <w:spacing w:val="-2"/>
              </w:rPr>
              <w:t xml:space="preserve"> </w:t>
            </w:r>
            <w:r>
              <w:t xml:space="preserve">times; early morning and evening, to minimize evaporation loss and business hours </w:t>
            </w:r>
            <w:r>
              <w:rPr>
                <w:spacing w:val="-2"/>
              </w:rPr>
              <w:t>disruption.</w:t>
            </w:r>
          </w:p>
          <w:p w14:paraId="0B238A84" w14:textId="6BF7F27D" w:rsidR="00A760F3" w:rsidRDefault="00A23B45">
            <w:pPr>
              <w:pStyle w:val="TableParagraph"/>
              <w:spacing w:line="259" w:lineRule="auto"/>
            </w:pPr>
            <w:r>
              <w:rPr>
                <w:b/>
              </w:rPr>
              <w:t>Metering:</w:t>
            </w:r>
            <w:r>
              <w:rPr>
                <w:b/>
                <w:spacing w:val="-5"/>
              </w:rPr>
              <w:t xml:space="preserve"> </w:t>
            </w:r>
            <w:r>
              <w:t>Irrigation</w:t>
            </w:r>
            <w:r>
              <w:rPr>
                <w:spacing w:val="-5"/>
              </w:rPr>
              <w:t xml:space="preserve"> </w:t>
            </w:r>
            <w:r>
              <w:t>system</w:t>
            </w:r>
            <w:r>
              <w:rPr>
                <w:spacing w:val="-3"/>
              </w:rPr>
              <w:t xml:space="preserve"> </w:t>
            </w:r>
            <w:r>
              <w:t>shall</w:t>
            </w:r>
            <w:r>
              <w:rPr>
                <w:spacing w:val="-4"/>
              </w:rPr>
              <w:t xml:space="preserve"> </w:t>
            </w:r>
            <w:r>
              <w:t>include</w:t>
            </w:r>
            <w:r>
              <w:rPr>
                <w:spacing w:val="-3"/>
              </w:rPr>
              <w:t xml:space="preserve"> </w:t>
            </w:r>
            <w:r>
              <w:t>an integral backflow prevention device. Vault type control and valves are preferred and must be accessible by Tenant.</w:t>
            </w:r>
            <w:ins w:id="17" w:author="Erin Elferdink" w:date="2024-01-16T17:31:00Z">
              <w:r w:rsidR="00A80C45">
                <w:t xml:space="preserve"> Shared meter systems will require sprinkler zones to be turned off during Tenant </w:t>
              </w:r>
            </w:ins>
            <w:ins w:id="18" w:author="Erin Elferdink" w:date="2024-01-16T17:32:00Z">
              <w:r w:rsidR="00A80C45">
                <w:t xml:space="preserve">business hours. </w:t>
              </w:r>
            </w:ins>
          </w:p>
          <w:p w14:paraId="0B238A85" w14:textId="77777777" w:rsidR="00A760F3" w:rsidRDefault="00A23B45">
            <w:pPr>
              <w:pStyle w:val="TableParagraph"/>
              <w:spacing w:line="259" w:lineRule="auto"/>
            </w:pPr>
            <w:r>
              <w:rPr>
                <w:b/>
              </w:rPr>
              <w:t xml:space="preserve">Temporary Irrigation System: </w:t>
            </w:r>
            <w:r>
              <w:t>If a permanent irrigation system is NOT required due to landscape type then a temporary system should be installed</w:t>
            </w:r>
            <w:r>
              <w:rPr>
                <w:spacing w:val="-5"/>
              </w:rPr>
              <w:t xml:space="preserve"> </w:t>
            </w:r>
            <w:r>
              <w:t>until</w:t>
            </w:r>
            <w:r>
              <w:rPr>
                <w:spacing w:val="-4"/>
              </w:rPr>
              <w:t xml:space="preserve"> </w:t>
            </w:r>
            <w:r>
              <w:t>plants</w:t>
            </w:r>
            <w:r>
              <w:rPr>
                <w:spacing w:val="-4"/>
              </w:rPr>
              <w:t xml:space="preserve"> </w:t>
            </w:r>
            <w:r>
              <w:t>are</w:t>
            </w:r>
            <w:r>
              <w:rPr>
                <w:spacing w:val="-6"/>
              </w:rPr>
              <w:t xml:space="preserve"> </w:t>
            </w:r>
            <w:r>
              <w:t>established.</w:t>
            </w:r>
            <w:r>
              <w:rPr>
                <w:spacing w:val="-4"/>
              </w:rPr>
              <w:t xml:space="preserve"> </w:t>
            </w:r>
            <w:r>
              <w:t>Verification</w:t>
            </w:r>
            <w:r>
              <w:rPr>
                <w:spacing w:val="-5"/>
              </w:rPr>
              <w:t xml:space="preserve"> </w:t>
            </w:r>
            <w:r>
              <w:t>the</w:t>
            </w:r>
            <w:r>
              <w:rPr>
                <w:spacing w:val="-4"/>
              </w:rPr>
              <w:t xml:space="preserve"> </w:t>
            </w:r>
            <w:r>
              <w:t>landscaping</w:t>
            </w:r>
            <w:r>
              <w:rPr>
                <w:spacing w:val="-5"/>
              </w:rPr>
              <w:t xml:space="preserve"> </w:t>
            </w:r>
            <w:r>
              <w:t>does not require an irrigation system must be provided. The prescriptive requirements are defined in the Starbucks Landscaping and Plumbing Design Guidelines and specifications.</w:t>
            </w:r>
          </w:p>
        </w:tc>
      </w:tr>
      <w:tr w:rsidR="00A760F3" w14:paraId="0B238A8F" w14:textId="77777777">
        <w:trPr>
          <w:trHeight w:val="5967"/>
        </w:trPr>
        <w:tc>
          <w:tcPr>
            <w:tcW w:w="1214" w:type="dxa"/>
          </w:tcPr>
          <w:p w14:paraId="0B238A87" w14:textId="77777777" w:rsidR="00A760F3" w:rsidRDefault="00A23B45">
            <w:pPr>
              <w:pStyle w:val="TableParagraph"/>
              <w:spacing w:before="174"/>
              <w:ind w:left="97"/>
            </w:pPr>
            <w:r>
              <w:rPr>
                <w:spacing w:val="-2"/>
              </w:rPr>
              <w:t>329300</w:t>
            </w:r>
          </w:p>
        </w:tc>
        <w:tc>
          <w:tcPr>
            <w:tcW w:w="2016" w:type="dxa"/>
          </w:tcPr>
          <w:p w14:paraId="0B238A88" w14:textId="77777777" w:rsidR="00A760F3" w:rsidRDefault="00A23B45">
            <w:pPr>
              <w:pStyle w:val="TableParagraph"/>
              <w:spacing w:before="174"/>
            </w:pPr>
            <w:r>
              <w:rPr>
                <w:spacing w:val="-2"/>
              </w:rPr>
              <w:t>Landscaping</w:t>
            </w:r>
          </w:p>
        </w:tc>
        <w:tc>
          <w:tcPr>
            <w:tcW w:w="6650" w:type="dxa"/>
          </w:tcPr>
          <w:p w14:paraId="0B238A89" w14:textId="77777777" w:rsidR="00A760F3" w:rsidRDefault="00A23B45">
            <w:pPr>
              <w:pStyle w:val="TableParagraph"/>
              <w:spacing w:before="174" w:line="256" w:lineRule="auto"/>
            </w:pPr>
            <w:r>
              <w:rPr>
                <w:b/>
              </w:rPr>
              <w:t>Design:</w:t>
            </w:r>
            <w:r>
              <w:rPr>
                <w:b/>
                <w:spacing w:val="-5"/>
              </w:rPr>
              <w:t xml:space="preserve"> </w:t>
            </w:r>
            <w:r>
              <w:t>Landscape</w:t>
            </w:r>
            <w:r>
              <w:rPr>
                <w:spacing w:val="-3"/>
              </w:rPr>
              <w:t xml:space="preserve"> </w:t>
            </w:r>
            <w:r>
              <w:t>design</w:t>
            </w:r>
            <w:r>
              <w:rPr>
                <w:spacing w:val="-7"/>
              </w:rPr>
              <w:t xml:space="preserve"> </w:t>
            </w:r>
            <w:r>
              <w:t>must</w:t>
            </w:r>
            <w:r>
              <w:rPr>
                <w:spacing w:val="-3"/>
              </w:rPr>
              <w:t xml:space="preserve"> </w:t>
            </w:r>
            <w:r>
              <w:t>use</w:t>
            </w:r>
            <w:r>
              <w:rPr>
                <w:spacing w:val="-3"/>
              </w:rPr>
              <w:t xml:space="preserve"> </w:t>
            </w:r>
            <w:r>
              <w:t>native</w:t>
            </w:r>
            <w:r>
              <w:rPr>
                <w:spacing w:val="-3"/>
              </w:rPr>
              <w:t xml:space="preserve"> </w:t>
            </w:r>
            <w:r>
              <w:t>and</w:t>
            </w:r>
            <w:r>
              <w:rPr>
                <w:spacing w:val="-7"/>
              </w:rPr>
              <w:t xml:space="preserve"> </w:t>
            </w:r>
            <w:r>
              <w:t>adaptive</w:t>
            </w:r>
            <w:r>
              <w:rPr>
                <w:spacing w:val="-6"/>
              </w:rPr>
              <w:t xml:space="preserve"> </w:t>
            </w:r>
            <w:r>
              <w:t>variety</w:t>
            </w:r>
            <w:r>
              <w:rPr>
                <w:spacing w:val="-5"/>
              </w:rPr>
              <w:t xml:space="preserve"> </w:t>
            </w:r>
            <w:r>
              <w:t>species that are type low maintenance and require minimal to no irrigation.</w:t>
            </w:r>
          </w:p>
          <w:p w14:paraId="0B238A8A" w14:textId="77777777" w:rsidR="00A760F3" w:rsidRDefault="00A23B45">
            <w:pPr>
              <w:pStyle w:val="TableParagraph"/>
              <w:spacing w:before="3" w:line="259" w:lineRule="auto"/>
              <w:ind w:right="153"/>
            </w:pPr>
            <w:r>
              <w:t>Additional requirements such as salt runoff or drought tolerance shall be considered regionally. Landscape shall minimize rain and irrigation run-off while conserving and utilizing existing vegetation as required. Designs shall include a mixture of trees, shrubs and ground cover to retain</w:t>
            </w:r>
            <w:r>
              <w:rPr>
                <w:spacing w:val="-4"/>
              </w:rPr>
              <w:t xml:space="preserve"> </w:t>
            </w:r>
            <w:r>
              <w:t>soil</w:t>
            </w:r>
            <w:r>
              <w:rPr>
                <w:spacing w:val="-6"/>
              </w:rPr>
              <w:t xml:space="preserve"> </w:t>
            </w:r>
            <w:r>
              <w:t>moisture,</w:t>
            </w:r>
            <w:r>
              <w:rPr>
                <w:spacing w:val="-5"/>
              </w:rPr>
              <w:t xml:space="preserve"> </w:t>
            </w:r>
            <w:r>
              <w:t>mitigate</w:t>
            </w:r>
            <w:r>
              <w:rPr>
                <w:spacing w:val="-2"/>
              </w:rPr>
              <w:t xml:space="preserve"> </w:t>
            </w:r>
            <w:r>
              <w:t>solar</w:t>
            </w:r>
            <w:r>
              <w:rPr>
                <w:spacing w:val="-3"/>
              </w:rPr>
              <w:t xml:space="preserve"> </w:t>
            </w:r>
            <w:r>
              <w:t>heat</w:t>
            </w:r>
            <w:r>
              <w:rPr>
                <w:spacing w:val="-2"/>
              </w:rPr>
              <w:t xml:space="preserve"> </w:t>
            </w:r>
            <w:r>
              <w:t>gain,</w:t>
            </w:r>
            <w:r>
              <w:rPr>
                <w:spacing w:val="-3"/>
              </w:rPr>
              <w:t xml:space="preserve"> </w:t>
            </w:r>
            <w:r>
              <w:t>and</w:t>
            </w:r>
            <w:r>
              <w:rPr>
                <w:spacing w:val="-6"/>
              </w:rPr>
              <w:t xml:space="preserve"> </w:t>
            </w:r>
            <w:r>
              <w:t>enhance</w:t>
            </w:r>
            <w:r>
              <w:rPr>
                <w:spacing w:val="-2"/>
              </w:rPr>
              <w:t xml:space="preserve"> </w:t>
            </w:r>
            <w:r>
              <w:t>the</w:t>
            </w:r>
            <w:r>
              <w:rPr>
                <w:spacing w:val="-5"/>
              </w:rPr>
              <w:t xml:space="preserve"> </w:t>
            </w:r>
            <w:r>
              <w:t>Tenant's customer experience.</w:t>
            </w:r>
          </w:p>
          <w:p w14:paraId="0B238A8B" w14:textId="77777777" w:rsidR="00A760F3" w:rsidRDefault="00A23B45">
            <w:pPr>
              <w:pStyle w:val="TableParagraph"/>
              <w:spacing w:line="259" w:lineRule="auto"/>
              <w:ind w:right="115"/>
            </w:pPr>
            <w:r>
              <w:rPr>
                <w:b/>
              </w:rPr>
              <w:t>Trees:</w:t>
            </w:r>
            <w:r>
              <w:rPr>
                <w:b/>
                <w:spacing w:val="-3"/>
              </w:rPr>
              <w:t xml:space="preserve"> </w:t>
            </w:r>
            <w:r>
              <w:t>In</w:t>
            </w:r>
            <w:r>
              <w:rPr>
                <w:spacing w:val="-3"/>
              </w:rPr>
              <w:t xml:space="preserve"> </w:t>
            </w:r>
            <w:r>
              <w:t>no</w:t>
            </w:r>
            <w:r>
              <w:rPr>
                <w:spacing w:val="-1"/>
              </w:rPr>
              <w:t xml:space="preserve"> </w:t>
            </w:r>
            <w:r>
              <w:t>case</w:t>
            </w:r>
            <w:r>
              <w:rPr>
                <w:spacing w:val="-4"/>
              </w:rPr>
              <w:t xml:space="preserve"> </w:t>
            </w:r>
            <w:r>
              <w:t>will</w:t>
            </w:r>
            <w:r>
              <w:rPr>
                <w:spacing w:val="-2"/>
              </w:rPr>
              <w:t xml:space="preserve"> </w:t>
            </w:r>
            <w:r>
              <w:t>the</w:t>
            </w:r>
            <w:r>
              <w:rPr>
                <w:spacing w:val="-4"/>
              </w:rPr>
              <w:t xml:space="preserve"> </w:t>
            </w:r>
            <w:r>
              <w:t>caliper</w:t>
            </w:r>
            <w:r>
              <w:rPr>
                <w:spacing w:val="-2"/>
              </w:rPr>
              <w:t xml:space="preserve"> </w:t>
            </w:r>
            <w:r>
              <w:t>of</w:t>
            </w:r>
            <w:r>
              <w:rPr>
                <w:spacing w:val="-4"/>
              </w:rPr>
              <w:t xml:space="preserve"> </w:t>
            </w:r>
            <w:r>
              <w:t>newly</w:t>
            </w:r>
            <w:r>
              <w:rPr>
                <w:spacing w:val="-1"/>
              </w:rPr>
              <w:t xml:space="preserve"> </w:t>
            </w:r>
            <w:r>
              <w:t>planted</w:t>
            </w:r>
            <w:r>
              <w:rPr>
                <w:spacing w:val="-5"/>
              </w:rPr>
              <w:t xml:space="preserve"> </w:t>
            </w:r>
            <w:r>
              <w:t>trees</w:t>
            </w:r>
            <w:r>
              <w:rPr>
                <w:spacing w:val="-2"/>
              </w:rPr>
              <w:t xml:space="preserve"> </w:t>
            </w:r>
            <w:r>
              <w:t>be</w:t>
            </w:r>
            <w:r>
              <w:rPr>
                <w:spacing w:val="-1"/>
              </w:rPr>
              <w:t xml:space="preserve"> </w:t>
            </w:r>
            <w:r>
              <w:t>less</w:t>
            </w:r>
            <w:r>
              <w:rPr>
                <w:spacing w:val="-4"/>
              </w:rPr>
              <w:t xml:space="preserve"> </w:t>
            </w:r>
            <w:r>
              <w:t>than</w:t>
            </w:r>
            <w:r>
              <w:rPr>
                <w:spacing w:val="-3"/>
              </w:rPr>
              <w:t xml:space="preserve"> </w:t>
            </w:r>
            <w:r>
              <w:t>2", and stand less than 7'-0" tall. All trees shall be staked minimum one year or until fully established. At no point shall a tree blocking visual access to prominent site features such as storefront windows, entrances, Tenant signage, site wayfinding, or pedestrian access when fully grown.</w:t>
            </w:r>
          </w:p>
          <w:p w14:paraId="0B238A8C" w14:textId="77777777" w:rsidR="00A760F3" w:rsidRDefault="00A23B45">
            <w:pPr>
              <w:pStyle w:val="TableParagraph"/>
              <w:spacing w:line="266" w:lineRule="exact"/>
            </w:pPr>
            <w:r>
              <w:rPr>
                <w:b/>
              </w:rPr>
              <w:t>Turf:</w:t>
            </w:r>
            <w:r>
              <w:rPr>
                <w:b/>
                <w:spacing w:val="-4"/>
              </w:rPr>
              <w:t xml:space="preserve"> </w:t>
            </w:r>
            <w:r>
              <w:t>No</w:t>
            </w:r>
            <w:r>
              <w:rPr>
                <w:spacing w:val="-4"/>
              </w:rPr>
              <w:t xml:space="preserve"> </w:t>
            </w:r>
            <w:r>
              <w:t>artificial</w:t>
            </w:r>
            <w:r>
              <w:rPr>
                <w:spacing w:val="-5"/>
              </w:rPr>
              <w:t xml:space="preserve"> </w:t>
            </w:r>
            <w:r>
              <w:t>turf</w:t>
            </w:r>
            <w:r>
              <w:rPr>
                <w:spacing w:val="-3"/>
              </w:rPr>
              <w:t xml:space="preserve"> </w:t>
            </w:r>
            <w:r>
              <w:t>grass</w:t>
            </w:r>
            <w:r>
              <w:rPr>
                <w:spacing w:val="-5"/>
              </w:rPr>
              <w:t xml:space="preserve"> </w:t>
            </w:r>
            <w:r>
              <w:t>is</w:t>
            </w:r>
            <w:r>
              <w:rPr>
                <w:spacing w:val="-3"/>
              </w:rPr>
              <w:t xml:space="preserve"> </w:t>
            </w:r>
            <w:r>
              <w:t>permitted</w:t>
            </w:r>
            <w:r>
              <w:rPr>
                <w:spacing w:val="-3"/>
              </w:rPr>
              <w:t xml:space="preserve"> </w:t>
            </w:r>
            <w:r>
              <w:t>on</w:t>
            </w:r>
            <w:r>
              <w:rPr>
                <w:spacing w:val="-6"/>
              </w:rPr>
              <w:t xml:space="preserve"> </w:t>
            </w:r>
            <w:r>
              <w:t>Tenant's</w:t>
            </w:r>
            <w:r>
              <w:rPr>
                <w:spacing w:val="-4"/>
              </w:rPr>
              <w:t xml:space="preserve"> </w:t>
            </w:r>
            <w:r>
              <w:rPr>
                <w:spacing w:val="-2"/>
              </w:rPr>
              <w:t>site.</w:t>
            </w:r>
          </w:p>
          <w:p w14:paraId="0B238A8D" w14:textId="65915A80" w:rsidR="00A760F3" w:rsidRDefault="00A23B45">
            <w:pPr>
              <w:pStyle w:val="TableParagraph"/>
              <w:spacing w:before="22" w:line="259" w:lineRule="auto"/>
              <w:ind w:right="75"/>
            </w:pPr>
            <w:r>
              <w:rPr>
                <w:b/>
              </w:rPr>
              <w:t>Planters:</w:t>
            </w:r>
            <w:r>
              <w:rPr>
                <w:b/>
                <w:spacing w:val="-5"/>
              </w:rPr>
              <w:t xml:space="preserve"> </w:t>
            </w:r>
            <w:r>
              <w:t>All</w:t>
            </w:r>
            <w:r>
              <w:rPr>
                <w:spacing w:val="-4"/>
              </w:rPr>
              <w:t xml:space="preserve"> </w:t>
            </w:r>
            <w:r>
              <w:t>planters</w:t>
            </w:r>
            <w:r>
              <w:rPr>
                <w:spacing w:val="-4"/>
              </w:rPr>
              <w:t xml:space="preserve"> </w:t>
            </w:r>
            <w:r>
              <w:t>should</w:t>
            </w:r>
            <w:r>
              <w:rPr>
                <w:spacing w:val="-5"/>
              </w:rPr>
              <w:t xml:space="preserve"> </w:t>
            </w:r>
            <w:r>
              <w:t>be</w:t>
            </w:r>
            <w:r>
              <w:rPr>
                <w:spacing w:val="-3"/>
              </w:rPr>
              <w:t xml:space="preserve"> </w:t>
            </w:r>
            <w:r>
              <w:t>designed</w:t>
            </w:r>
            <w:r>
              <w:rPr>
                <w:spacing w:val="-5"/>
              </w:rPr>
              <w:t xml:space="preserve"> </w:t>
            </w:r>
            <w:r>
              <w:t>to</w:t>
            </w:r>
            <w:r>
              <w:rPr>
                <w:spacing w:val="-5"/>
              </w:rPr>
              <w:t xml:space="preserve"> </w:t>
            </w:r>
            <w:r>
              <w:t>ensure</w:t>
            </w:r>
            <w:r>
              <w:rPr>
                <w:spacing w:val="-3"/>
              </w:rPr>
              <w:t xml:space="preserve"> </w:t>
            </w:r>
            <w:r>
              <w:t>proper</w:t>
            </w:r>
            <w:r>
              <w:rPr>
                <w:spacing w:val="-4"/>
              </w:rPr>
              <w:t xml:space="preserve"> </w:t>
            </w:r>
            <w:r>
              <w:t>drainage</w:t>
            </w:r>
            <w:r>
              <w:rPr>
                <w:spacing w:val="-6"/>
              </w:rPr>
              <w:t xml:space="preserve"> </w:t>
            </w:r>
            <w:r>
              <w:t xml:space="preserve">and include an appropriate amount of native topsoil to ensure optimum plant health. Where applicable, provide a minimum 2" of </w:t>
            </w:r>
            <w:del w:id="19" w:author="Erin Elferdink" w:date="2023-10-05T10:53:00Z">
              <w:r w:rsidDel="00FB26A2">
                <w:delText xml:space="preserve">mulch </w:delText>
              </w:r>
            </w:del>
            <w:ins w:id="20" w:author="Erin Elferdink [2]" w:date="2023-10-03T12:22:00Z">
              <w:del w:id="21" w:author="Erin Elferdink" w:date="2023-10-05T10:53:00Z">
                <w:r w:rsidR="00FA4052" w:rsidDel="00FB26A2">
                  <w:delText xml:space="preserve">or </w:delText>
                </w:r>
              </w:del>
              <w:r w:rsidR="00FA4052">
                <w:t xml:space="preserve">pine straw </w:t>
              </w:r>
            </w:ins>
            <w:r>
              <w:t>over landscape beds to retain soil moisture and minimize weed growth.</w:t>
            </w:r>
          </w:p>
          <w:p w14:paraId="0B238A8E" w14:textId="77777777" w:rsidR="00A760F3" w:rsidRDefault="00A23B45">
            <w:pPr>
              <w:pStyle w:val="TableParagraph"/>
              <w:spacing w:line="267" w:lineRule="exact"/>
            </w:pPr>
            <w:r>
              <w:rPr>
                <w:b/>
              </w:rPr>
              <w:t>Maintenance:</w:t>
            </w:r>
            <w:r>
              <w:rPr>
                <w:b/>
                <w:spacing w:val="-9"/>
              </w:rPr>
              <w:t xml:space="preserve"> </w:t>
            </w:r>
            <w:r>
              <w:t>Any</w:t>
            </w:r>
            <w:r>
              <w:rPr>
                <w:spacing w:val="-4"/>
              </w:rPr>
              <w:t xml:space="preserve"> </w:t>
            </w:r>
            <w:r>
              <w:t>landscaping</w:t>
            </w:r>
            <w:r>
              <w:rPr>
                <w:spacing w:val="-7"/>
              </w:rPr>
              <w:t xml:space="preserve"> </w:t>
            </w:r>
            <w:r>
              <w:t>designs</w:t>
            </w:r>
            <w:r>
              <w:rPr>
                <w:spacing w:val="-5"/>
              </w:rPr>
              <w:t xml:space="preserve"> </w:t>
            </w:r>
            <w:r>
              <w:t>that</w:t>
            </w:r>
            <w:r>
              <w:rPr>
                <w:spacing w:val="-5"/>
              </w:rPr>
              <w:t xml:space="preserve"> </w:t>
            </w:r>
            <w:r>
              <w:t>require</w:t>
            </w:r>
            <w:r>
              <w:rPr>
                <w:spacing w:val="-9"/>
              </w:rPr>
              <w:t xml:space="preserve"> </w:t>
            </w:r>
            <w:r>
              <w:t>maintenance</w:t>
            </w:r>
            <w:r>
              <w:rPr>
                <w:spacing w:val="-4"/>
              </w:rPr>
              <w:t xml:space="preserve"> </w:t>
            </w:r>
            <w:r>
              <w:rPr>
                <w:spacing w:val="-2"/>
              </w:rPr>
              <w:t>items</w:t>
            </w:r>
          </w:p>
        </w:tc>
      </w:tr>
    </w:tbl>
    <w:p w14:paraId="0B238A90" w14:textId="77777777" w:rsidR="00A760F3" w:rsidRDefault="00A23B45">
      <w:pPr>
        <w:rPr>
          <w:sz w:val="2"/>
          <w:szCs w:val="2"/>
        </w:rPr>
      </w:pPr>
      <w:r>
        <w:rPr>
          <w:noProof/>
        </w:rPr>
        <mc:AlternateContent>
          <mc:Choice Requires="wps">
            <w:drawing>
              <wp:anchor distT="0" distB="0" distL="0" distR="0" simplePos="0" relativeHeight="15728640" behindDoc="0" locked="0" layoutInCell="1" allowOverlap="1" wp14:anchorId="0B238BD9" wp14:editId="0B238BDA">
                <wp:simplePos x="0" y="0"/>
                <wp:positionH relativeFrom="page">
                  <wp:posOffset>5577912</wp:posOffset>
                </wp:positionH>
                <wp:positionV relativeFrom="page">
                  <wp:posOffset>9584287</wp:posOffset>
                </wp:positionV>
                <wp:extent cx="1306195" cy="1270"/>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6195" cy="1270"/>
                        </a:xfrm>
                        <a:custGeom>
                          <a:avLst/>
                          <a:gdLst/>
                          <a:ahLst/>
                          <a:cxnLst/>
                          <a:rect l="l" t="t" r="r" b="b"/>
                          <a:pathLst>
                            <a:path w="1306195">
                              <a:moveTo>
                                <a:pt x="0" y="0"/>
                              </a:moveTo>
                              <a:lnTo>
                                <a:pt x="140153" y="0"/>
                              </a:lnTo>
                            </a:path>
                            <a:path w="1306195">
                              <a:moveTo>
                                <a:pt x="141696" y="0"/>
                              </a:moveTo>
                              <a:lnTo>
                                <a:pt x="635371" y="0"/>
                              </a:lnTo>
                            </a:path>
                            <a:path w="1306195">
                              <a:moveTo>
                                <a:pt x="670422" y="0"/>
                              </a:moveTo>
                              <a:lnTo>
                                <a:pt x="952272" y="0"/>
                              </a:lnTo>
                            </a:path>
                            <a:path w="1306195">
                              <a:moveTo>
                                <a:pt x="953815" y="0"/>
                              </a:moveTo>
                              <a:lnTo>
                                <a:pt x="1305741"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39D3B9B" id="Graphic 15" o:spid="_x0000_s1026" style="position:absolute;margin-left:439.2pt;margin-top:754.65pt;width:102.85pt;height:.1pt;z-index:15728640;visibility:visible;mso-wrap-style:square;mso-wrap-distance-left:0;mso-wrap-distance-top:0;mso-wrap-distance-right:0;mso-wrap-distance-bottom:0;mso-position-horizontal:absolute;mso-position-horizontal-relative:page;mso-position-vertical:absolute;mso-position-vertical-relative:page;v-text-anchor:top" coordsize="13061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" path="m,l140153,em141696,l635371,em670422,l952272,em953815,r351926,e" filled="f" strokeweight=".22133mm">
                <v:path arrowok="t"/>
                <w10:wrap anchorx="page" anchory="page"/>
              </v:shape>
            </w:pict>
          </mc:Fallback>
        </mc:AlternateContent>
      </w:r>
    </w:p>
    <w:p w14:paraId="0B238A91" w14:textId="77777777" w:rsidR="00A760F3" w:rsidRDefault="00A760F3">
      <w:pPr>
        <w:rPr>
          <w:sz w:val="2"/>
          <w:szCs w:val="2"/>
        </w:rPr>
        <w:sectPr w:rsidR="00A760F3" w:rsidSect="00417544">
          <w:headerReference w:type="default" r:id="rId12"/>
          <w:footerReference w:type="default" r:id="rId13"/>
          <w:pgSz w:w="12240" w:h="15840"/>
          <w:pgMar w:top="1460" w:right="980" w:bottom="1040" w:left="940" w:header="727" w:footer="852"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95" w14:textId="77777777">
        <w:trPr>
          <w:trHeight w:val="620"/>
        </w:trPr>
        <w:tc>
          <w:tcPr>
            <w:tcW w:w="1214" w:type="dxa"/>
          </w:tcPr>
          <w:p w14:paraId="0B238A92" w14:textId="77777777" w:rsidR="00A760F3" w:rsidRDefault="00A23B45">
            <w:pPr>
              <w:pStyle w:val="TableParagraph"/>
              <w:spacing w:before="174"/>
              <w:ind w:left="97"/>
              <w:rPr>
                <w:b/>
              </w:rPr>
            </w:pPr>
            <w:r>
              <w:rPr>
                <w:b/>
                <w:spacing w:val="-5"/>
              </w:rPr>
              <w:lastRenderedPageBreak/>
              <w:t>CSI</w:t>
            </w:r>
          </w:p>
        </w:tc>
        <w:tc>
          <w:tcPr>
            <w:tcW w:w="2016" w:type="dxa"/>
          </w:tcPr>
          <w:p w14:paraId="0B238A93" w14:textId="77777777" w:rsidR="00A760F3" w:rsidRDefault="00A23B45">
            <w:pPr>
              <w:pStyle w:val="TableParagraph"/>
              <w:spacing w:before="174"/>
              <w:rPr>
                <w:b/>
              </w:rPr>
            </w:pPr>
            <w:r>
              <w:rPr>
                <w:b/>
                <w:spacing w:val="-2"/>
              </w:rPr>
              <w:t>Scope/Category</w:t>
            </w:r>
          </w:p>
        </w:tc>
        <w:tc>
          <w:tcPr>
            <w:tcW w:w="6650" w:type="dxa"/>
          </w:tcPr>
          <w:p w14:paraId="0B238A94" w14:textId="77777777" w:rsidR="00A760F3" w:rsidRDefault="00A23B45">
            <w:pPr>
              <w:pStyle w:val="TableParagraph"/>
              <w:spacing w:before="174"/>
              <w:rPr>
                <w:b/>
              </w:rPr>
            </w:pPr>
            <w:r>
              <w:rPr>
                <w:b/>
                <w:spacing w:val="-2"/>
              </w:rPr>
              <w:t>Details</w:t>
            </w:r>
          </w:p>
        </w:tc>
      </w:tr>
      <w:tr w:rsidR="00A760F3" w14:paraId="0B238A99" w14:textId="77777777">
        <w:trPr>
          <w:trHeight w:val="1198"/>
        </w:trPr>
        <w:tc>
          <w:tcPr>
            <w:tcW w:w="1214" w:type="dxa"/>
          </w:tcPr>
          <w:p w14:paraId="0B238A96" w14:textId="77777777" w:rsidR="00A760F3" w:rsidRDefault="00A760F3">
            <w:pPr>
              <w:pStyle w:val="TableParagraph"/>
              <w:ind w:left="0"/>
              <w:rPr>
                <w:rFonts w:ascii="Times New Roman"/>
                <w:sz w:val="20"/>
              </w:rPr>
            </w:pPr>
          </w:p>
        </w:tc>
        <w:tc>
          <w:tcPr>
            <w:tcW w:w="2016" w:type="dxa"/>
          </w:tcPr>
          <w:p w14:paraId="0B238A97" w14:textId="77777777" w:rsidR="00A760F3" w:rsidRDefault="00A760F3">
            <w:pPr>
              <w:pStyle w:val="TableParagraph"/>
              <w:ind w:left="0"/>
              <w:rPr>
                <w:rFonts w:ascii="Times New Roman"/>
                <w:sz w:val="20"/>
              </w:rPr>
            </w:pPr>
          </w:p>
        </w:tc>
        <w:tc>
          <w:tcPr>
            <w:tcW w:w="6650" w:type="dxa"/>
          </w:tcPr>
          <w:p w14:paraId="0B238A98" w14:textId="77777777" w:rsidR="00A760F3" w:rsidRDefault="00A23B45">
            <w:pPr>
              <w:pStyle w:val="TableParagraph"/>
              <w:spacing w:before="171" w:line="259" w:lineRule="auto"/>
              <w:ind w:right="115"/>
            </w:pPr>
            <w:r>
              <w:t>after the first year including, but not limited to, removal of planter stakes</w:t>
            </w:r>
            <w:r>
              <w:rPr>
                <w:spacing w:val="-5"/>
              </w:rPr>
              <w:t xml:space="preserve"> </w:t>
            </w:r>
            <w:r>
              <w:t>and</w:t>
            </w:r>
            <w:r>
              <w:rPr>
                <w:spacing w:val="-4"/>
              </w:rPr>
              <w:t xml:space="preserve"> </w:t>
            </w:r>
            <w:r>
              <w:t>temporary</w:t>
            </w:r>
            <w:r>
              <w:rPr>
                <w:spacing w:val="-4"/>
              </w:rPr>
              <w:t xml:space="preserve"> </w:t>
            </w:r>
            <w:r>
              <w:t>irrigation,</w:t>
            </w:r>
            <w:r>
              <w:rPr>
                <w:spacing w:val="-5"/>
              </w:rPr>
              <w:t xml:space="preserve"> </w:t>
            </w:r>
            <w:r>
              <w:t>must</w:t>
            </w:r>
            <w:r>
              <w:rPr>
                <w:spacing w:val="-5"/>
              </w:rPr>
              <w:t xml:space="preserve"> </w:t>
            </w:r>
            <w:r>
              <w:t>be</w:t>
            </w:r>
            <w:r>
              <w:rPr>
                <w:spacing w:val="-2"/>
              </w:rPr>
              <w:t xml:space="preserve"> </w:t>
            </w:r>
            <w:r>
              <w:t>scheduled</w:t>
            </w:r>
            <w:r>
              <w:rPr>
                <w:spacing w:val="-4"/>
              </w:rPr>
              <w:t xml:space="preserve"> </w:t>
            </w:r>
            <w:r>
              <w:t>at</w:t>
            </w:r>
            <w:r>
              <w:rPr>
                <w:spacing w:val="-2"/>
              </w:rPr>
              <w:t xml:space="preserve"> </w:t>
            </w:r>
            <w:r>
              <w:t>completion</w:t>
            </w:r>
            <w:r>
              <w:rPr>
                <w:spacing w:val="-6"/>
              </w:rPr>
              <w:t xml:space="preserve"> </w:t>
            </w:r>
            <w:r>
              <w:t>of landscaping work.</w:t>
            </w:r>
          </w:p>
        </w:tc>
      </w:tr>
      <w:tr w:rsidR="00A760F3" w14:paraId="0B238A9D" w14:textId="77777777">
        <w:trPr>
          <w:trHeight w:val="2070"/>
        </w:trPr>
        <w:tc>
          <w:tcPr>
            <w:tcW w:w="1214" w:type="dxa"/>
          </w:tcPr>
          <w:p w14:paraId="0B238A9A" w14:textId="77777777" w:rsidR="00A760F3" w:rsidRDefault="00A23B45">
            <w:pPr>
              <w:pStyle w:val="TableParagraph"/>
              <w:spacing w:before="174"/>
              <w:ind w:left="97"/>
            </w:pPr>
            <w:r>
              <w:rPr>
                <w:spacing w:val="-2"/>
              </w:rPr>
              <w:t>333100</w:t>
            </w:r>
          </w:p>
        </w:tc>
        <w:tc>
          <w:tcPr>
            <w:tcW w:w="2016" w:type="dxa"/>
          </w:tcPr>
          <w:p w14:paraId="0B238A9B" w14:textId="77777777" w:rsidR="00A760F3" w:rsidRDefault="00A23B45">
            <w:pPr>
              <w:pStyle w:val="TableParagraph"/>
              <w:spacing w:before="174"/>
            </w:pPr>
            <w:r>
              <w:t>Sanitary</w:t>
            </w:r>
            <w:r>
              <w:rPr>
                <w:spacing w:val="-5"/>
              </w:rPr>
              <w:t xml:space="preserve"> </w:t>
            </w:r>
            <w:r>
              <w:rPr>
                <w:spacing w:val="-2"/>
              </w:rPr>
              <w:t>Sewer</w:t>
            </w:r>
          </w:p>
        </w:tc>
        <w:tc>
          <w:tcPr>
            <w:tcW w:w="6650" w:type="dxa"/>
          </w:tcPr>
          <w:p w14:paraId="0B238A9C" w14:textId="61AEAAB8" w:rsidR="00A760F3" w:rsidRDefault="00A23B45">
            <w:pPr>
              <w:pStyle w:val="TableParagraph"/>
              <w:spacing w:before="174" w:line="259" w:lineRule="auto"/>
              <w:ind w:right="75"/>
            </w:pPr>
            <w:r>
              <w:rPr>
                <w:b/>
              </w:rPr>
              <w:t xml:space="preserve">General: </w:t>
            </w:r>
            <w:r>
              <w:t xml:space="preserve">Permit, furnish, and install at rear of Tenant's space, a </w:t>
            </w:r>
            <w:ins w:id="22" w:author="Erin Elferdink" w:date="2024-01-16T17:40:00Z">
              <w:r w:rsidR="00E442C4">
                <w:t>6</w:t>
              </w:r>
            </w:ins>
            <w:del w:id="23" w:author="Erin Elferdink" w:date="2024-01-16T17:40:00Z">
              <w:r w:rsidR="00E442C4" w:rsidDel="00E442C4">
                <w:delText>4</w:delText>
              </w:r>
            </w:del>
            <w:r>
              <w:t>" sanitary sewer waste line dedicated for Tenant's use.</w:t>
            </w:r>
            <w:r w:rsidR="00C20A08">
              <w:t xml:space="preserve"> </w:t>
            </w:r>
            <w:r>
              <w:t>The invert elevation</w:t>
            </w:r>
            <w:r>
              <w:rPr>
                <w:spacing w:val="-6"/>
              </w:rPr>
              <w:t xml:space="preserve"> </w:t>
            </w:r>
            <w:r>
              <w:t>at</w:t>
            </w:r>
            <w:r>
              <w:rPr>
                <w:spacing w:val="-2"/>
              </w:rPr>
              <w:t xml:space="preserve"> </w:t>
            </w:r>
            <w:r>
              <w:t>the</w:t>
            </w:r>
            <w:r>
              <w:rPr>
                <w:spacing w:val="-2"/>
              </w:rPr>
              <w:t xml:space="preserve"> </w:t>
            </w:r>
            <w:r>
              <w:t>furthest</w:t>
            </w:r>
            <w:r>
              <w:rPr>
                <w:spacing w:val="-2"/>
              </w:rPr>
              <w:t xml:space="preserve"> </w:t>
            </w:r>
            <w:r>
              <w:t>point</w:t>
            </w:r>
            <w:r>
              <w:rPr>
                <w:spacing w:val="-2"/>
              </w:rPr>
              <w:t xml:space="preserve"> </w:t>
            </w:r>
            <w:r>
              <w:t>of</w:t>
            </w:r>
            <w:r>
              <w:rPr>
                <w:spacing w:val="-5"/>
              </w:rPr>
              <w:t xml:space="preserve"> </w:t>
            </w:r>
            <w:r>
              <w:t>connection</w:t>
            </w:r>
            <w:r>
              <w:rPr>
                <w:spacing w:val="-6"/>
              </w:rPr>
              <w:t xml:space="preserve"> </w:t>
            </w:r>
            <w:r>
              <w:t>shall</w:t>
            </w:r>
            <w:r>
              <w:rPr>
                <w:spacing w:val="-3"/>
              </w:rPr>
              <w:t xml:space="preserve"> </w:t>
            </w:r>
            <w:r>
              <w:t>be</w:t>
            </w:r>
            <w:r>
              <w:rPr>
                <w:spacing w:val="-5"/>
              </w:rPr>
              <w:t xml:space="preserve"> </w:t>
            </w:r>
            <w:r>
              <w:t>27"</w:t>
            </w:r>
            <w:r>
              <w:rPr>
                <w:spacing w:val="-3"/>
              </w:rPr>
              <w:t xml:space="preserve"> </w:t>
            </w:r>
            <w:r>
              <w:t>below</w:t>
            </w:r>
            <w:r>
              <w:rPr>
                <w:spacing w:val="-5"/>
              </w:rPr>
              <w:t xml:space="preserve"> </w:t>
            </w:r>
            <w:r>
              <w:t xml:space="preserve">finished floor </w:t>
            </w:r>
            <w:del w:id="24" w:author="Erin Elferdink" w:date="2024-01-16T17:33:00Z">
              <w:r w:rsidDel="00A80C45">
                <w:delText>and</w:delText>
              </w:r>
            </w:del>
            <w:del w:id="25" w:author="Erin Elferdink" w:date="2024-01-16T16:50:00Z">
              <w:r w:rsidDel="0075747B">
                <w:delText xml:space="preserve"> maintain a minimum slope of 0-1/4" per lineal foot</w:delText>
              </w:r>
            </w:del>
            <w:r>
              <w:t>. Landlord shall hydro flush and video scope Tenant's sewer lateral to connection with city sewer main.</w:t>
            </w:r>
          </w:p>
        </w:tc>
      </w:tr>
      <w:tr w:rsidR="00A760F3" w14:paraId="0B238AA2" w14:textId="77777777">
        <w:trPr>
          <w:trHeight w:val="2357"/>
        </w:trPr>
        <w:tc>
          <w:tcPr>
            <w:tcW w:w="1214" w:type="dxa"/>
          </w:tcPr>
          <w:p w14:paraId="0B238A9E" w14:textId="77777777" w:rsidR="00A760F3" w:rsidRDefault="00A23B45">
            <w:pPr>
              <w:pStyle w:val="TableParagraph"/>
              <w:spacing w:before="171"/>
              <w:ind w:left="97"/>
            </w:pPr>
            <w:r>
              <w:rPr>
                <w:spacing w:val="-2"/>
              </w:rPr>
              <w:t>0334100</w:t>
            </w:r>
          </w:p>
        </w:tc>
        <w:tc>
          <w:tcPr>
            <w:tcW w:w="2016" w:type="dxa"/>
          </w:tcPr>
          <w:p w14:paraId="0B238A9F" w14:textId="77777777" w:rsidR="00A760F3" w:rsidRDefault="00A23B45">
            <w:pPr>
              <w:pStyle w:val="TableParagraph"/>
              <w:spacing w:before="171" w:line="259" w:lineRule="auto"/>
            </w:pPr>
            <w:r>
              <w:t xml:space="preserve">Storm Water </w:t>
            </w:r>
            <w:r>
              <w:rPr>
                <w:spacing w:val="-2"/>
              </w:rPr>
              <w:t>Management</w:t>
            </w:r>
          </w:p>
        </w:tc>
        <w:tc>
          <w:tcPr>
            <w:tcW w:w="6650" w:type="dxa"/>
          </w:tcPr>
          <w:p w14:paraId="0B238AA0" w14:textId="05AD82E7" w:rsidR="00A760F3" w:rsidRDefault="00A23B45">
            <w:pPr>
              <w:pStyle w:val="TableParagraph"/>
              <w:spacing w:before="171" w:line="259" w:lineRule="auto"/>
              <w:ind w:right="151"/>
            </w:pPr>
            <w:r>
              <w:rPr>
                <w:b/>
              </w:rPr>
              <w:t xml:space="preserve">System: </w:t>
            </w:r>
            <w:r>
              <w:t>Provide a</w:t>
            </w:r>
            <w:r w:rsidR="001A46E3">
              <w:t>n open air</w:t>
            </w:r>
            <w:r>
              <w:t xml:space="preserve"> </w:t>
            </w:r>
            <w:r w:rsidR="001A46E3">
              <w:t xml:space="preserve">dry </w:t>
            </w:r>
            <w:r w:rsidR="004B5FFF">
              <w:t>d</w:t>
            </w:r>
            <w:r>
              <w:t>etention system to accommodate</w:t>
            </w:r>
            <w:r>
              <w:rPr>
                <w:spacing w:val="-7"/>
              </w:rPr>
              <w:t xml:space="preserve"> </w:t>
            </w:r>
            <w:r>
              <w:t>Tenant's</w:t>
            </w:r>
            <w:r>
              <w:rPr>
                <w:spacing w:val="-5"/>
              </w:rPr>
              <w:t xml:space="preserve"> </w:t>
            </w:r>
            <w:r>
              <w:t>building</w:t>
            </w:r>
            <w:r>
              <w:rPr>
                <w:spacing w:val="-6"/>
              </w:rPr>
              <w:t xml:space="preserve"> </w:t>
            </w:r>
            <w:r>
              <w:t>configuration,</w:t>
            </w:r>
            <w:r>
              <w:rPr>
                <w:spacing w:val="-7"/>
              </w:rPr>
              <w:t xml:space="preserve"> </w:t>
            </w:r>
            <w:r>
              <w:t>site</w:t>
            </w:r>
            <w:r>
              <w:rPr>
                <w:spacing w:val="-7"/>
              </w:rPr>
              <w:t xml:space="preserve"> </w:t>
            </w:r>
            <w:r>
              <w:t>circulation,</w:t>
            </w:r>
            <w:r>
              <w:rPr>
                <w:spacing w:val="-5"/>
              </w:rPr>
              <w:t xml:space="preserve"> </w:t>
            </w:r>
            <w:r>
              <w:t>patio, site amenities, and jurisdictional requirements as defined in the Landlord's approved site plan.</w:t>
            </w:r>
          </w:p>
          <w:p w14:paraId="0B238AA1" w14:textId="77777777" w:rsidR="00A760F3" w:rsidRDefault="00A23B45">
            <w:pPr>
              <w:pStyle w:val="TableParagraph"/>
              <w:spacing w:line="259" w:lineRule="auto"/>
            </w:pPr>
            <w:r>
              <w:rPr>
                <w:b/>
              </w:rPr>
              <w:t>Downspouts:</w:t>
            </w:r>
            <w:r>
              <w:rPr>
                <w:b/>
                <w:spacing w:val="-5"/>
              </w:rPr>
              <w:t xml:space="preserve"> </w:t>
            </w:r>
            <w:r>
              <w:t>Coordinate</w:t>
            </w:r>
            <w:r>
              <w:rPr>
                <w:spacing w:val="-3"/>
              </w:rPr>
              <w:t xml:space="preserve"> </w:t>
            </w:r>
            <w:r>
              <w:t>location</w:t>
            </w:r>
            <w:r>
              <w:rPr>
                <w:spacing w:val="-7"/>
              </w:rPr>
              <w:t xml:space="preserve"> </w:t>
            </w:r>
            <w:r>
              <w:t>of</w:t>
            </w:r>
            <w:r>
              <w:rPr>
                <w:spacing w:val="-4"/>
              </w:rPr>
              <w:t xml:space="preserve"> </w:t>
            </w:r>
            <w:r>
              <w:t>roof</w:t>
            </w:r>
            <w:r>
              <w:rPr>
                <w:spacing w:val="-6"/>
              </w:rPr>
              <w:t xml:space="preserve"> </w:t>
            </w:r>
            <w:r>
              <w:t>and</w:t>
            </w:r>
            <w:r>
              <w:rPr>
                <w:spacing w:val="-5"/>
              </w:rPr>
              <w:t xml:space="preserve"> </w:t>
            </w:r>
            <w:r>
              <w:t>canopy</w:t>
            </w:r>
            <w:r>
              <w:rPr>
                <w:spacing w:val="-5"/>
              </w:rPr>
              <w:t xml:space="preserve"> </w:t>
            </w:r>
            <w:r>
              <w:t>downspouts</w:t>
            </w:r>
            <w:r>
              <w:rPr>
                <w:spacing w:val="-6"/>
              </w:rPr>
              <w:t xml:space="preserve"> </w:t>
            </w:r>
            <w:r>
              <w:t xml:space="preserve">with Landlord's approved site plan. </w:t>
            </w:r>
            <w:r w:rsidRPr="00A80C45">
              <w:t>No direct discharge to sidewalks, drive aisles, patio, or parking lot are permitted.</w:t>
            </w:r>
          </w:p>
        </w:tc>
      </w:tr>
      <w:tr w:rsidR="00A760F3" w14:paraId="0B238AA6" w14:textId="77777777">
        <w:trPr>
          <w:trHeight w:val="620"/>
        </w:trPr>
        <w:tc>
          <w:tcPr>
            <w:tcW w:w="1214" w:type="dxa"/>
          </w:tcPr>
          <w:p w14:paraId="0B238AA3" w14:textId="77777777" w:rsidR="00A760F3" w:rsidRDefault="00A23B45">
            <w:pPr>
              <w:pStyle w:val="TableParagraph"/>
              <w:spacing w:before="171"/>
              <w:ind w:left="97"/>
            </w:pPr>
            <w:r>
              <w:rPr>
                <w:spacing w:val="-2"/>
              </w:rPr>
              <w:t>335100</w:t>
            </w:r>
          </w:p>
        </w:tc>
        <w:tc>
          <w:tcPr>
            <w:tcW w:w="2016" w:type="dxa"/>
          </w:tcPr>
          <w:p w14:paraId="0B238AA4" w14:textId="77777777" w:rsidR="00A760F3" w:rsidRDefault="00A23B45">
            <w:pPr>
              <w:pStyle w:val="TableParagraph"/>
              <w:spacing w:before="171"/>
            </w:pPr>
            <w:r>
              <w:t>Gas</w:t>
            </w:r>
            <w:r>
              <w:rPr>
                <w:spacing w:val="-2"/>
              </w:rPr>
              <w:t xml:space="preserve"> Distribution</w:t>
            </w:r>
          </w:p>
        </w:tc>
        <w:tc>
          <w:tcPr>
            <w:tcW w:w="6650" w:type="dxa"/>
          </w:tcPr>
          <w:p w14:paraId="0B238AA5" w14:textId="77777777" w:rsidR="00A760F3" w:rsidRDefault="00A23B45">
            <w:pPr>
              <w:pStyle w:val="TableParagraph"/>
              <w:spacing w:before="171"/>
            </w:pPr>
            <w:r>
              <w:rPr>
                <w:spacing w:val="-5"/>
              </w:rPr>
              <w:t>N/A</w:t>
            </w:r>
          </w:p>
        </w:tc>
      </w:tr>
      <w:tr w:rsidR="00A760F3" w14:paraId="0B238AB0" w14:textId="77777777">
        <w:trPr>
          <w:trHeight w:val="5677"/>
        </w:trPr>
        <w:tc>
          <w:tcPr>
            <w:tcW w:w="1214" w:type="dxa"/>
          </w:tcPr>
          <w:p w14:paraId="0B238AA7" w14:textId="77777777" w:rsidR="00A760F3" w:rsidRDefault="00A23B45">
            <w:pPr>
              <w:pStyle w:val="TableParagraph"/>
              <w:spacing w:before="171"/>
              <w:ind w:left="97"/>
            </w:pPr>
            <w:r>
              <w:rPr>
                <w:spacing w:val="-2"/>
              </w:rPr>
              <w:t>073000</w:t>
            </w:r>
          </w:p>
        </w:tc>
        <w:tc>
          <w:tcPr>
            <w:tcW w:w="2016" w:type="dxa"/>
          </w:tcPr>
          <w:p w14:paraId="0B238AA8" w14:textId="77777777" w:rsidR="00A760F3" w:rsidRDefault="00A23B45">
            <w:pPr>
              <w:pStyle w:val="TableParagraph"/>
              <w:spacing w:before="171"/>
            </w:pPr>
            <w:r>
              <w:t>Roof</w:t>
            </w:r>
            <w:r>
              <w:rPr>
                <w:spacing w:val="-2"/>
              </w:rPr>
              <w:t xml:space="preserve"> Assembly</w:t>
            </w:r>
          </w:p>
        </w:tc>
        <w:tc>
          <w:tcPr>
            <w:tcW w:w="6650" w:type="dxa"/>
          </w:tcPr>
          <w:p w14:paraId="0B238AA9" w14:textId="77777777" w:rsidR="00A760F3" w:rsidRDefault="00A23B45">
            <w:pPr>
              <w:pStyle w:val="TableParagraph"/>
              <w:spacing w:before="171"/>
              <w:rPr>
                <w:b/>
              </w:rPr>
            </w:pPr>
            <w:r>
              <w:rPr>
                <w:b/>
                <w:spacing w:val="-2"/>
              </w:rPr>
              <w:t>General:</w:t>
            </w:r>
          </w:p>
          <w:p w14:paraId="0B238AAA" w14:textId="05440438" w:rsidR="00A760F3" w:rsidRDefault="00A23B45">
            <w:pPr>
              <w:pStyle w:val="TableParagraph"/>
              <w:spacing w:before="22" w:line="259" w:lineRule="auto"/>
              <w:ind w:right="75"/>
            </w:pPr>
            <w:r>
              <w:t>Landlord shall provide fully adhered or mechanically fastened 60 Mils (nominal</w:t>
            </w:r>
            <w:r>
              <w:rPr>
                <w:spacing w:val="-1"/>
              </w:rPr>
              <w:t xml:space="preserve"> </w:t>
            </w:r>
            <w:r>
              <w:t>thickness) EPDM</w:t>
            </w:r>
            <w:r>
              <w:rPr>
                <w:spacing w:val="-2"/>
              </w:rPr>
              <w:t xml:space="preserve"> </w:t>
            </w:r>
            <w:r>
              <w:t xml:space="preserve">or TPO roofing system. System shall conform </w:t>
            </w:r>
            <w:proofErr w:type="gramStart"/>
            <w:r>
              <w:t>with</w:t>
            </w:r>
            <w:proofErr w:type="gramEnd"/>
            <w:r>
              <w:t xml:space="preserve"> applicable federal, state, provincial, and local building codes, and be engineered to satisfy site specific structural, fire, and thermal requirements. Insulation shall be minimum R-</w:t>
            </w:r>
            <w:ins w:id="26" w:author="Erin Elferdink" w:date="2024-01-16T17:40:00Z">
              <w:r w:rsidR="00E442C4">
                <w:t>30</w:t>
              </w:r>
            </w:ins>
            <w:del w:id="27" w:author="Erin Elferdink" w:date="2024-01-16T17:40:00Z">
              <w:r w:rsidDel="00E442C4">
                <w:delText>38</w:delText>
              </w:r>
            </w:del>
            <w:r>
              <w:t xml:space="preserve"> or comply with the minimum prescriptive values outlined in the IECC (International Energy Conservation Code). System shall include underlayment, rigid board insulation,</w:t>
            </w:r>
            <w:r>
              <w:rPr>
                <w:spacing w:val="-4"/>
              </w:rPr>
              <w:t xml:space="preserve"> </w:t>
            </w:r>
            <w:r>
              <w:t>glass</w:t>
            </w:r>
            <w:r>
              <w:rPr>
                <w:spacing w:val="-6"/>
              </w:rPr>
              <w:t xml:space="preserve"> </w:t>
            </w:r>
            <w:r>
              <w:t>mat</w:t>
            </w:r>
            <w:r>
              <w:rPr>
                <w:spacing w:val="-3"/>
              </w:rPr>
              <w:t xml:space="preserve"> </w:t>
            </w:r>
            <w:r>
              <w:t>cover</w:t>
            </w:r>
            <w:r>
              <w:rPr>
                <w:spacing w:val="-6"/>
              </w:rPr>
              <w:t xml:space="preserve"> </w:t>
            </w:r>
            <w:r>
              <w:t>board,</w:t>
            </w:r>
            <w:r>
              <w:rPr>
                <w:spacing w:val="-4"/>
              </w:rPr>
              <w:t xml:space="preserve"> </w:t>
            </w:r>
            <w:r>
              <w:t>sheet</w:t>
            </w:r>
            <w:r>
              <w:rPr>
                <w:spacing w:val="-3"/>
              </w:rPr>
              <w:t xml:space="preserve"> </w:t>
            </w:r>
            <w:r>
              <w:t>flashing,</w:t>
            </w:r>
            <w:r>
              <w:rPr>
                <w:spacing w:val="-6"/>
              </w:rPr>
              <w:t xml:space="preserve"> </w:t>
            </w:r>
            <w:r>
              <w:t>edge</w:t>
            </w:r>
            <w:r>
              <w:rPr>
                <w:spacing w:val="-6"/>
              </w:rPr>
              <w:t xml:space="preserve"> </w:t>
            </w:r>
            <w:r>
              <w:t>sealants,</w:t>
            </w:r>
            <w:r>
              <w:rPr>
                <w:spacing w:val="-6"/>
              </w:rPr>
              <w:t xml:space="preserve"> </w:t>
            </w:r>
            <w:r>
              <w:t>saddles, corners, and vent flashing.</w:t>
            </w:r>
          </w:p>
          <w:p w14:paraId="0B238AAB" w14:textId="77777777" w:rsidR="00A760F3" w:rsidRDefault="00A23B45">
            <w:pPr>
              <w:pStyle w:val="TableParagraph"/>
              <w:spacing w:line="267" w:lineRule="exact"/>
              <w:rPr>
                <w:b/>
              </w:rPr>
            </w:pPr>
            <w:r>
              <w:rPr>
                <w:b/>
                <w:spacing w:val="-2"/>
              </w:rPr>
              <w:t>Structure:</w:t>
            </w:r>
          </w:p>
          <w:p w14:paraId="0B238AAC" w14:textId="77777777" w:rsidR="00A760F3" w:rsidRDefault="00A23B45">
            <w:pPr>
              <w:pStyle w:val="TableParagraph"/>
              <w:spacing w:before="20" w:line="259" w:lineRule="auto"/>
              <w:ind w:right="151"/>
            </w:pPr>
            <w:r>
              <w:t>Roof</w:t>
            </w:r>
            <w:r>
              <w:rPr>
                <w:spacing w:val="-3"/>
              </w:rPr>
              <w:t xml:space="preserve"> </w:t>
            </w:r>
            <w:r>
              <w:t>Structure</w:t>
            </w:r>
            <w:r>
              <w:rPr>
                <w:spacing w:val="-2"/>
              </w:rPr>
              <w:t xml:space="preserve"> </w:t>
            </w:r>
            <w:r>
              <w:t>shall</w:t>
            </w:r>
            <w:r>
              <w:rPr>
                <w:spacing w:val="-3"/>
              </w:rPr>
              <w:t xml:space="preserve"> </w:t>
            </w:r>
            <w:r>
              <w:t>be</w:t>
            </w:r>
            <w:r>
              <w:rPr>
                <w:spacing w:val="-5"/>
              </w:rPr>
              <w:t xml:space="preserve"> </w:t>
            </w:r>
            <w:r>
              <w:t>designed</w:t>
            </w:r>
            <w:r>
              <w:rPr>
                <w:spacing w:val="-4"/>
              </w:rPr>
              <w:t xml:space="preserve"> </w:t>
            </w:r>
            <w:r>
              <w:t>in</w:t>
            </w:r>
            <w:r>
              <w:rPr>
                <w:spacing w:val="-4"/>
              </w:rPr>
              <w:t xml:space="preserve"> </w:t>
            </w:r>
            <w:r>
              <w:t>conformance</w:t>
            </w:r>
            <w:r>
              <w:rPr>
                <w:spacing w:val="-5"/>
              </w:rPr>
              <w:t xml:space="preserve"> </w:t>
            </w:r>
            <w:r>
              <w:t>with</w:t>
            </w:r>
            <w:r>
              <w:rPr>
                <w:spacing w:val="-4"/>
              </w:rPr>
              <w:t xml:space="preserve"> </w:t>
            </w:r>
            <w:r>
              <w:t>local</w:t>
            </w:r>
            <w:r>
              <w:rPr>
                <w:spacing w:val="-3"/>
              </w:rPr>
              <w:t xml:space="preserve"> </w:t>
            </w:r>
            <w:r>
              <w:t>codes</w:t>
            </w:r>
            <w:r>
              <w:rPr>
                <w:spacing w:val="-5"/>
              </w:rPr>
              <w:t xml:space="preserve"> </w:t>
            </w:r>
            <w:r>
              <w:t>and engineered to resist uplift, live, and dead loads requirements. In addition,</w:t>
            </w:r>
            <w:r>
              <w:rPr>
                <w:spacing w:val="-3"/>
              </w:rPr>
              <w:t xml:space="preserve"> </w:t>
            </w:r>
            <w:r>
              <w:t>structure</w:t>
            </w:r>
            <w:r>
              <w:rPr>
                <w:spacing w:val="-2"/>
              </w:rPr>
              <w:t xml:space="preserve"> </w:t>
            </w:r>
            <w:r>
              <w:t>shall</w:t>
            </w:r>
            <w:r>
              <w:rPr>
                <w:spacing w:val="-6"/>
              </w:rPr>
              <w:t xml:space="preserve"> </w:t>
            </w:r>
            <w:r>
              <w:t>be</w:t>
            </w:r>
            <w:r>
              <w:rPr>
                <w:spacing w:val="-5"/>
              </w:rPr>
              <w:t xml:space="preserve"> </w:t>
            </w:r>
            <w:r>
              <w:t>sized</w:t>
            </w:r>
            <w:r>
              <w:rPr>
                <w:spacing w:val="-4"/>
              </w:rPr>
              <w:t xml:space="preserve"> </w:t>
            </w:r>
            <w:r>
              <w:t>to</w:t>
            </w:r>
            <w:r>
              <w:rPr>
                <w:spacing w:val="-4"/>
              </w:rPr>
              <w:t xml:space="preserve"> </w:t>
            </w:r>
            <w:r>
              <w:t>support</w:t>
            </w:r>
            <w:r>
              <w:rPr>
                <w:spacing w:val="-5"/>
              </w:rPr>
              <w:t xml:space="preserve"> </w:t>
            </w:r>
            <w:r>
              <w:t>Tenant's</w:t>
            </w:r>
            <w:r>
              <w:rPr>
                <w:spacing w:val="-5"/>
              </w:rPr>
              <w:t xml:space="preserve"> </w:t>
            </w:r>
            <w:r>
              <w:t>RTUs,</w:t>
            </w:r>
            <w:r>
              <w:rPr>
                <w:spacing w:val="-3"/>
              </w:rPr>
              <w:t xml:space="preserve"> </w:t>
            </w:r>
            <w:r>
              <w:t>utility</w:t>
            </w:r>
            <w:r>
              <w:rPr>
                <w:spacing w:val="-2"/>
              </w:rPr>
              <w:t xml:space="preserve"> </w:t>
            </w:r>
            <w:r>
              <w:t>fan, and remote condenser (if applicable, in locations to be coordinated with Tenant).</w:t>
            </w:r>
          </w:p>
          <w:p w14:paraId="0B238AAD" w14:textId="77777777" w:rsidR="00A760F3" w:rsidRDefault="00A23B45">
            <w:pPr>
              <w:pStyle w:val="TableParagraph"/>
              <w:spacing w:line="268" w:lineRule="exact"/>
              <w:rPr>
                <w:b/>
              </w:rPr>
            </w:pPr>
            <w:r>
              <w:rPr>
                <w:b/>
                <w:spacing w:val="-2"/>
              </w:rPr>
              <w:t>Finish:</w:t>
            </w:r>
          </w:p>
          <w:p w14:paraId="0B238AAE" w14:textId="77777777" w:rsidR="00A760F3" w:rsidRDefault="00A23B45">
            <w:pPr>
              <w:pStyle w:val="TableParagraph"/>
              <w:spacing w:before="21"/>
            </w:pPr>
            <w:r>
              <w:t>SRI</w:t>
            </w:r>
            <w:r>
              <w:rPr>
                <w:spacing w:val="-3"/>
              </w:rPr>
              <w:t xml:space="preserve"> </w:t>
            </w:r>
            <w:r>
              <w:t>(Solar</w:t>
            </w:r>
            <w:r>
              <w:rPr>
                <w:spacing w:val="-4"/>
              </w:rPr>
              <w:t xml:space="preserve"> </w:t>
            </w:r>
            <w:r>
              <w:t>Reflectance</w:t>
            </w:r>
            <w:r>
              <w:rPr>
                <w:spacing w:val="-5"/>
              </w:rPr>
              <w:t xml:space="preserve"> </w:t>
            </w:r>
            <w:r>
              <w:t>Index)</w:t>
            </w:r>
            <w:r>
              <w:rPr>
                <w:spacing w:val="-2"/>
              </w:rPr>
              <w:t xml:space="preserve"> </w:t>
            </w:r>
            <w:r>
              <w:t>=</w:t>
            </w:r>
            <w:r>
              <w:rPr>
                <w:spacing w:val="-4"/>
              </w:rPr>
              <w:t xml:space="preserve"> </w:t>
            </w:r>
            <w:r>
              <w:t>79</w:t>
            </w:r>
            <w:r>
              <w:rPr>
                <w:spacing w:val="-6"/>
              </w:rPr>
              <w:t xml:space="preserve"> </w:t>
            </w:r>
            <w:r>
              <w:rPr>
                <w:spacing w:val="-2"/>
              </w:rPr>
              <w:t>minimum</w:t>
            </w:r>
          </w:p>
          <w:p w14:paraId="0B238AAF" w14:textId="77777777" w:rsidR="00A760F3" w:rsidRDefault="00A23B45">
            <w:pPr>
              <w:pStyle w:val="TableParagraph"/>
              <w:spacing w:before="22" w:line="268" w:lineRule="exact"/>
              <w:rPr>
                <w:b/>
              </w:rPr>
            </w:pPr>
            <w:r>
              <w:rPr>
                <w:b/>
              </w:rPr>
              <w:t>Flexible</w:t>
            </w:r>
            <w:r>
              <w:rPr>
                <w:b/>
                <w:spacing w:val="-5"/>
              </w:rPr>
              <w:t xml:space="preserve"> </w:t>
            </w:r>
            <w:r>
              <w:rPr>
                <w:b/>
                <w:spacing w:val="-2"/>
              </w:rPr>
              <w:t>Walkways:</w:t>
            </w:r>
          </w:p>
        </w:tc>
      </w:tr>
    </w:tbl>
    <w:p w14:paraId="0B238AB1" w14:textId="77777777" w:rsidR="00A760F3" w:rsidRDefault="00A23B45">
      <w:pPr>
        <w:rPr>
          <w:sz w:val="2"/>
          <w:szCs w:val="2"/>
        </w:rPr>
      </w:pPr>
      <w:r>
        <w:rPr>
          <w:noProof/>
        </w:rPr>
        <mc:AlternateContent>
          <mc:Choice Requires="wps">
            <w:drawing>
              <wp:anchor distT="0" distB="0" distL="0" distR="0" simplePos="0" relativeHeight="15729152" behindDoc="0" locked="0" layoutInCell="1" allowOverlap="1" wp14:anchorId="0B238BDB" wp14:editId="0B238BDC">
                <wp:simplePos x="0" y="0"/>
                <wp:positionH relativeFrom="page">
                  <wp:posOffset>5641681</wp:posOffset>
                </wp:positionH>
                <wp:positionV relativeFrom="page">
                  <wp:posOffset>9832656</wp:posOffset>
                </wp:positionV>
                <wp:extent cx="1304290" cy="127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4290" cy="1270"/>
                        </a:xfrm>
                        <a:custGeom>
                          <a:avLst/>
                          <a:gdLst/>
                          <a:ahLst/>
                          <a:cxnLst/>
                          <a:rect l="l" t="t" r="r" b="b"/>
                          <a:pathLst>
                            <a:path w="1304290">
                              <a:moveTo>
                                <a:pt x="0" y="0"/>
                              </a:moveTo>
                              <a:lnTo>
                                <a:pt x="210229" y="0"/>
                              </a:lnTo>
                            </a:path>
                            <a:path w="1304290">
                              <a:moveTo>
                                <a:pt x="211785" y="0"/>
                              </a:moveTo>
                              <a:lnTo>
                                <a:pt x="633869" y="0"/>
                              </a:lnTo>
                            </a:path>
                            <a:path w="1304290">
                              <a:moveTo>
                                <a:pt x="670450" y="0"/>
                              </a:moveTo>
                              <a:lnTo>
                                <a:pt x="880680" y="0"/>
                              </a:lnTo>
                            </a:path>
                            <a:path w="1304290">
                              <a:moveTo>
                                <a:pt x="882236" y="0"/>
                              </a:moveTo>
                              <a:lnTo>
                                <a:pt x="1304251"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FB1465" id="Graphic 22" o:spid="_x0000_s1026" style="position:absolute;margin-left:444.25pt;margin-top:774.2pt;width:102.7pt;height:.1pt;z-index:15729152;visibility:visible;mso-wrap-style:square;mso-wrap-distance-left:0;mso-wrap-distance-top:0;mso-wrap-distance-right:0;mso-wrap-distance-bottom:0;mso-position-horizontal:absolute;mso-position-horizontal-relative:page;mso-position-vertical:absolute;mso-position-vertical-relative:page;v-text-anchor:top" coordsize="13042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" path="m,l210229,em211785,l633869,em670450,l880680,em882236,r422015,e" filled="f" strokeweight=".22133mm">
                <v:path arrowok="t"/>
                <w10:wrap anchorx="page" anchory="page"/>
              </v:shape>
            </w:pict>
          </mc:Fallback>
        </mc:AlternateContent>
      </w:r>
    </w:p>
    <w:p w14:paraId="0B238AB2" w14:textId="77777777" w:rsidR="00A760F3" w:rsidRDefault="00A760F3">
      <w:pPr>
        <w:rPr>
          <w:sz w:val="2"/>
          <w:szCs w:val="2"/>
        </w:rPr>
        <w:sectPr w:rsidR="00A760F3" w:rsidSect="00417544">
          <w:headerReference w:type="default" r:id="rId14"/>
          <w:footerReference w:type="default" r:id="rId15"/>
          <w:pgSz w:w="12240" w:h="15840"/>
          <w:pgMar w:top="1460" w:right="980" w:bottom="1040" w:left="940" w:header="727" w:footer="843"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B6" w14:textId="77777777">
        <w:trPr>
          <w:trHeight w:val="620"/>
        </w:trPr>
        <w:tc>
          <w:tcPr>
            <w:tcW w:w="1214" w:type="dxa"/>
          </w:tcPr>
          <w:p w14:paraId="0B238AB3" w14:textId="77777777" w:rsidR="00A760F3" w:rsidRDefault="00A23B45">
            <w:pPr>
              <w:pStyle w:val="TableParagraph"/>
              <w:spacing w:before="174"/>
              <w:ind w:left="97"/>
              <w:rPr>
                <w:b/>
              </w:rPr>
            </w:pPr>
            <w:r>
              <w:rPr>
                <w:b/>
                <w:spacing w:val="-5"/>
              </w:rPr>
              <w:lastRenderedPageBreak/>
              <w:t>CSI</w:t>
            </w:r>
          </w:p>
        </w:tc>
        <w:tc>
          <w:tcPr>
            <w:tcW w:w="2016" w:type="dxa"/>
          </w:tcPr>
          <w:p w14:paraId="0B238AB4" w14:textId="77777777" w:rsidR="00A760F3" w:rsidRDefault="00A23B45">
            <w:pPr>
              <w:pStyle w:val="TableParagraph"/>
              <w:spacing w:before="174"/>
              <w:rPr>
                <w:b/>
              </w:rPr>
            </w:pPr>
            <w:r>
              <w:rPr>
                <w:b/>
                <w:spacing w:val="-2"/>
              </w:rPr>
              <w:t>Scope/Category</w:t>
            </w:r>
          </w:p>
        </w:tc>
        <w:tc>
          <w:tcPr>
            <w:tcW w:w="6650" w:type="dxa"/>
          </w:tcPr>
          <w:p w14:paraId="0B238AB5" w14:textId="77777777" w:rsidR="00A760F3" w:rsidRDefault="00A23B45">
            <w:pPr>
              <w:pStyle w:val="TableParagraph"/>
              <w:spacing w:before="174"/>
              <w:rPr>
                <w:b/>
              </w:rPr>
            </w:pPr>
            <w:r>
              <w:rPr>
                <w:b/>
                <w:spacing w:val="-2"/>
              </w:rPr>
              <w:t>Details</w:t>
            </w:r>
          </w:p>
        </w:tc>
      </w:tr>
      <w:tr w:rsidR="00A760F3" w14:paraId="0B238AC7" w14:textId="77777777">
        <w:trPr>
          <w:trHeight w:val="8734"/>
        </w:trPr>
        <w:tc>
          <w:tcPr>
            <w:tcW w:w="1214" w:type="dxa"/>
          </w:tcPr>
          <w:p w14:paraId="0B238AB7" w14:textId="77777777" w:rsidR="00A760F3" w:rsidRDefault="00A760F3">
            <w:pPr>
              <w:pStyle w:val="TableParagraph"/>
              <w:ind w:left="0"/>
              <w:rPr>
                <w:rFonts w:ascii="Times New Roman"/>
                <w:sz w:val="20"/>
              </w:rPr>
            </w:pPr>
          </w:p>
        </w:tc>
        <w:tc>
          <w:tcPr>
            <w:tcW w:w="2016" w:type="dxa"/>
          </w:tcPr>
          <w:p w14:paraId="0B238AB8" w14:textId="77777777" w:rsidR="00A760F3" w:rsidRDefault="00A760F3">
            <w:pPr>
              <w:pStyle w:val="TableParagraph"/>
              <w:ind w:left="0"/>
              <w:rPr>
                <w:rFonts w:ascii="Times New Roman"/>
                <w:sz w:val="20"/>
              </w:rPr>
            </w:pPr>
          </w:p>
        </w:tc>
        <w:tc>
          <w:tcPr>
            <w:tcW w:w="6650" w:type="dxa"/>
          </w:tcPr>
          <w:p w14:paraId="0B238AB9" w14:textId="77777777" w:rsidR="00A760F3" w:rsidRDefault="00A23B45">
            <w:pPr>
              <w:pStyle w:val="TableParagraph"/>
              <w:spacing w:before="171" w:line="259" w:lineRule="auto"/>
              <w:ind w:right="115"/>
            </w:pPr>
            <w:r>
              <w:t>Install walkway products in locations to permit travel from rooftop access</w:t>
            </w:r>
            <w:r>
              <w:rPr>
                <w:spacing w:val="-5"/>
              </w:rPr>
              <w:t xml:space="preserve"> </w:t>
            </w:r>
            <w:r>
              <w:t>to</w:t>
            </w:r>
            <w:r>
              <w:rPr>
                <w:spacing w:val="-4"/>
              </w:rPr>
              <w:t xml:space="preserve"> </w:t>
            </w:r>
            <w:r>
              <w:t>all</w:t>
            </w:r>
            <w:r>
              <w:rPr>
                <w:spacing w:val="-3"/>
              </w:rPr>
              <w:t xml:space="preserve"> </w:t>
            </w:r>
            <w:r>
              <w:t>utilities.</w:t>
            </w:r>
            <w:r>
              <w:rPr>
                <w:spacing w:val="-3"/>
              </w:rPr>
              <w:t xml:space="preserve"> </w:t>
            </w:r>
            <w:r>
              <w:t>Heat</w:t>
            </w:r>
            <w:r>
              <w:rPr>
                <w:spacing w:val="-5"/>
              </w:rPr>
              <w:t xml:space="preserve"> </w:t>
            </w:r>
            <w:r>
              <w:t>weld</w:t>
            </w:r>
            <w:r>
              <w:rPr>
                <w:spacing w:val="-4"/>
              </w:rPr>
              <w:t xml:space="preserve"> </w:t>
            </w:r>
            <w:r>
              <w:t>to</w:t>
            </w:r>
            <w:r>
              <w:rPr>
                <w:spacing w:val="-2"/>
              </w:rPr>
              <w:t xml:space="preserve"> </w:t>
            </w:r>
            <w:r>
              <w:t>substrate</w:t>
            </w:r>
            <w:r>
              <w:rPr>
                <w:spacing w:val="-5"/>
              </w:rPr>
              <w:t xml:space="preserve"> </w:t>
            </w:r>
            <w:r>
              <w:t>or</w:t>
            </w:r>
            <w:r>
              <w:rPr>
                <w:spacing w:val="-5"/>
              </w:rPr>
              <w:t xml:space="preserve"> </w:t>
            </w:r>
            <w:r>
              <w:t>adhere</w:t>
            </w:r>
            <w:r>
              <w:rPr>
                <w:spacing w:val="-2"/>
              </w:rPr>
              <w:t xml:space="preserve"> </w:t>
            </w:r>
            <w:r>
              <w:t>with</w:t>
            </w:r>
            <w:r>
              <w:rPr>
                <w:spacing w:val="-6"/>
              </w:rPr>
              <w:t xml:space="preserve"> </w:t>
            </w:r>
            <w:r>
              <w:t xml:space="preserve">compatible </w:t>
            </w:r>
            <w:r>
              <w:rPr>
                <w:spacing w:val="-2"/>
              </w:rPr>
              <w:t>adhesives.</w:t>
            </w:r>
          </w:p>
          <w:p w14:paraId="0B238ABA" w14:textId="77777777" w:rsidR="00A760F3" w:rsidRDefault="00A23B45">
            <w:pPr>
              <w:pStyle w:val="TableParagraph"/>
              <w:spacing w:before="1"/>
              <w:rPr>
                <w:b/>
              </w:rPr>
            </w:pPr>
            <w:r>
              <w:rPr>
                <w:b/>
                <w:spacing w:val="-2"/>
              </w:rPr>
              <w:t>Penetrations:</w:t>
            </w:r>
          </w:p>
          <w:p w14:paraId="0B238ABB" w14:textId="77777777" w:rsidR="00A760F3" w:rsidRDefault="00A23B45">
            <w:pPr>
              <w:pStyle w:val="TableParagraph"/>
              <w:spacing w:before="20" w:line="259" w:lineRule="auto"/>
            </w:pPr>
            <w:r>
              <w:t>Landlord</w:t>
            </w:r>
            <w:r>
              <w:rPr>
                <w:spacing w:val="-6"/>
              </w:rPr>
              <w:t xml:space="preserve"> </w:t>
            </w:r>
            <w:r>
              <w:t>shall</w:t>
            </w:r>
            <w:r>
              <w:rPr>
                <w:spacing w:val="-5"/>
              </w:rPr>
              <w:t xml:space="preserve"> </w:t>
            </w:r>
            <w:r>
              <w:t>furnish</w:t>
            </w:r>
            <w:r>
              <w:rPr>
                <w:spacing w:val="-6"/>
              </w:rPr>
              <w:t xml:space="preserve"> </w:t>
            </w:r>
            <w:r>
              <w:t>and</w:t>
            </w:r>
            <w:r>
              <w:rPr>
                <w:spacing w:val="-6"/>
              </w:rPr>
              <w:t xml:space="preserve"> </w:t>
            </w:r>
            <w:r>
              <w:t>install</w:t>
            </w:r>
            <w:r>
              <w:rPr>
                <w:spacing w:val="-5"/>
              </w:rPr>
              <w:t xml:space="preserve"> </w:t>
            </w:r>
            <w:r>
              <w:t>rooftop</w:t>
            </w:r>
            <w:r>
              <w:rPr>
                <w:spacing w:val="-6"/>
              </w:rPr>
              <w:t xml:space="preserve"> </w:t>
            </w:r>
            <w:r>
              <w:t>penetrations,</w:t>
            </w:r>
            <w:r>
              <w:rPr>
                <w:spacing w:val="-5"/>
              </w:rPr>
              <w:t xml:space="preserve"> </w:t>
            </w:r>
            <w:r>
              <w:t>curbs,</w:t>
            </w:r>
            <w:r>
              <w:rPr>
                <w:spacing w:val="-5"/>
              </w:rPr>
              <w:t xml:space="preserve"> </w:t>
            </w:r>
            <w:r>
              <w:t>and associated flashings. Size and location of penetrations shall be coordinated with and approved by Tenant prior to installation.</w:t>
            </w:r>
          </w:p>
          <w:p w14:paraId="0B238ABC" w14:textId="77777777" w:rsidR="00A760F3" w:rsidRDefault="00A23B45">
            <w:pPr>
              <w:pStyle w:val="TableParagraph"/>
              <w:spacing w:before="1"/>
            </w:pPr>
            <w:r>
              <w:t>Penetrations</w:t>
            </w:r>
            <w:r>
              <w:rPr>
                <w:spacing w:val="-3"/>
              </w:rPr>
              <w:t xml:space="preserve"> </w:t>
            </w:r>
            <w:r>
              <w:t>shall</w:t>
            </w:r>
            <w:r>
              <w:rPr>
                <w:spacing w:val="-3"/>
              </w:rPr>
              <w:t xml:space="preserve"> </w:t>
            </w:r>
            <w:r>
              <w:t>include</w:t>
            </w:r>
            <w:r>
              <w:rPr>
                <w:spacing w:val="-5"/>
              </w:rPr>
              <w:t xml:space="preserve"> </w:t>
            </w:r>
            <w:r>
              <w:t>and</w:t>
            </w:r>
            <w:r>
              <w:rPr>
                <w:spacing w:val="-4"/>
              </w:rPr>
              <w:t xml:space="preserve"> </w:t>
            </w:r>
            <w:r>
              <w:t>not</w:t>
            </w:r>
            <w:r>
              <w:rPr>
                <w:spacing w:val="-1"/>
              </w:rPr>
              <w:t xml:space="preserve"> </w:t>
            </w:r>
            <w:r>
              <w:t>be</w:t>
            </w:r>
            <w:r>
              <w:rPr>
                <w:spacing w:val="-5"/>
              </w:rPr>
              <w:t xml:space="preserve"> </w:t>
            </w:r>
            <w:r>
              <w:t>limited</w:t>
            </w:r>
            <w:r>
              <w:rPr>
                <w:spacing w:val="-4"/>
              </w:rPr>
              <w:t xml:space="preserve"> </w:t>
            </w:r>
            <w:r>
              <w:t>to</w:t>
            </w:r>
            <w:r>
              <w:rPr>
                <w:spacing w:val="-4"/>
              </w:rPr>
              <w:t xml:space="preserve"> </w:t>
            </w:r>
            <w:r>
              <w:t>the</w:t>
            </w:r>
            <w:r>
              <w:rPr>
                <w:spacing w:val="-1"/>
              </w:rPr>
              <w:t xml:space="preserve"> </w:t>
            </w:r>
            <w:r>
              <w:rPr>
                <w:spacing w:val="-2"/>
              </w:rPr>
              <w:t>following:</w:t>
            </w:r>
          </w:p>
          <w:p w14:paraId="0B238ABD" w14:textId="77777777" w:rsidR="00A760F3" w:rsidRDefault="00A23B45">
            <w:pPr>
              <w:pStyle w:val="TableParagraph"/>
              <w:numPr>
                <w:ilvl w:val="0"/>
                <w:numId w:val="2"/>
              </w:numPr>
              <w:tabs>
                <w:tab w:val="left" w:pos="315"/>
              </w:tabs>
              <w:spacing w:before="19"/>
              <w:ind w:left="315" w:hanging="217"/>
            </w:pPr>
            <w:r>
              <w:t>Plumbing</w:t>
            </w:r>
            <w:r>
              <w:rPr>
                <w:spacing w:val="-7"/>
              </w:rPr>
              <w:t xml:space="preserve"> </w:t>
            </w:r>
            <w:r>
              <w:t>Vents</w:t>
            </w:r>
            <w:r>
              <w:rPr>
                <w:spacing w:val="-5"/>
              </w:rPr>
              <w:t xml:space="preserve"> </w:t>
            </w:r>
            <w:r>
              <w:t>-</w:t>
            </w:r>
            <w:r>
              <w:rPr>
                <w:spacing w:val="-3"/>
              </w:rPr>
              <w:t xml:space="preserve"> </w:t>
            </w:r>
            <w:r>
              <w:t>Extend</w:t>
            </w:r>
            <w:r>
              <w:rPr>
                <w:spacing w:val="-6"/>
              </w:rPr>
              <w:t xml:space="preserve"> </w:t>
            </w:r>
            <w:r>
              <w:t>12"</w:t>
            </w:r>
            <w:r>
              <w:rPr>
                <w:spacing w:val="-5"/>
              </w:rPr>
              <w:t xml:space="preserve"> </w:t>
            </w:r>
            <w:r>
              <w:t>into</w:t>
            </w:r>
            <w:r>
              <w:rPr>
                <w:spacing w:val="-4"/>
              </w:rPr>
              <w:t xml:space="preserve"> </w:t>
            </w:r>
            <w:r>
              <w:t>building</w:t>
            </w:r>
            <w:r>
              <w:rPr>
                <w:spacing w:val="-4"/>
              </w:rPr>
              <w:t xml:space="preserve"> </w:t>
            </w:r>
            <w:r>
              <w:t>for</w:t>
            </w:r>
            <w:r>
              <w:rPr>
                <w:spacing w:val="-3"/>
              </w:rPr>
              <w:t xml:space="preserve"> </w:t>
            </w:r>
            <w:r>
              <w:t>Tenant’s</w:t>
            </w:r>
            <w:r>
              <w:rPr>
                <w:spacing w:val="-3"/>
              </w:rPr>
              <w:t xml:space="preserve"> </w:t>
            </w:r>
            <w:r>
              <w:t>tie-</w:t>
            </w:r>
            <w:r>
              <w:rPr>
                <w:spacing w:val="-5"/>
              </w:rPr>
              <w:t>in</w:t>
            </w:r>
          </w:p>
          <w:p w14:paraId="0B238ABE" w14:textId="77777777" w:rsidR="00A760F3" w:rsidRDefault="00A23B45">
            <w:pPr>
              <w:pStyle w:val="TableParagraph"/>
              <w:numPr>
                <w:ilvl w:val="0"/>
                <w:numId w:val="2"/>
              </w:numPr>
              <w:tabs>
                <w:tab w:val="left" w:pos="315"/>
              </w:tabs>
              <w:spacing w:before="22"/>
              <w:ind w:left="315" w:hanging="217"/>
            </w:pPr>
            <w:r>
              <w:t>Water</w:t>
            </w:r>
            <w:r>
              <w:rPr>
                <w:spacing w:val="-7"/>
              </w:rPr>
              <w:t xml:space="preserve"> </w:t>
            </w:r>
            <w:r>
              <w:t>Heater</w:t>
            </w:r>
            <w:r>
              <w:rPr>
                <w:spacing w:val="-5"/>
              </w:rPr>
              <w:t xml:space="preserve"> </w:t>
            </w:r>
            <w:r>
              <w:t>B-</w:t>
            </w:r>
            <w:r>
              <w:rPr>
                <w:spacing w:val="-4"/>
              </w:rPr>
              <w:t>Vent</w:t>
            </w:r>
          </w:p>
          <w:p w14:paraId="0B238ABF" w14:textId="77777777" w:rsidR="00A760F3" w:rsidRDefault="00A23B45">
            <w:pPr>
              <w:pStyle w:val="TableParagraph"/>
              <w:numPr>
                <w:ilvl w:val="0"/>
                <w:numId w:val="2"/>
              </w:numPr>
              <w:tabs>
                <w:tab w:val="left" w:pos="315"/>
              </w:tabs>
              <w:spacing w:before="22"/>
              <w:ind w:left="315" w:hanging="217"/>
            </w:pPr>
            <w:r>
              <w:t>Utility</w:t>
            </w:r>
            <w:r>
              <w:rPr>
                <w:spacing w:val="-3"/>
              </w:rPr>
              <w:t xml:space="preserve"> </w:t>
            </w:r>
            <w:r>
              <w:t>Set</w:t>
            </w:r>
            <w:r>
              <w:rPr>
                <w:spacing w:val="-3"/>
              </w:rPr>
              <w:t xml:space="preserve"> </w:t>
            </w:r>
            <w:r>
              <w:t>Fan</w:t>
            </w:r>
            <w:r>
              <w:rPr>
                <w:spacing w:val="-4"/>
              </w:rPr>
              <w:t xml:space="preserve"> Curb</w:t>
            </w:r>
          </w:p>
          <w:p w14:paraId="0B238AC0" w14:textId="77777777" w:rsidR="00A760F3" w:rsidRDefault="00A23B45">
            <w:pPr>
              <w:pStyle w:val="TableParagraph"/>
              <w:numPr>
                <w:ilvl w:val="0"/>
                <w:numId w:val="2"/>
              </w:numPr>
              <w:tabs>
                <w:tab w:val="left" w:pos="315"/>
              </w:tabs>
              <w:spacing w:before="22"/>
              <w:ind w:left="315" w:hanging="217"/>
            </w:pPr>
            <w:r>
              <w:t>RTU</w:t>
            </w:r>
            <w:r>
              <w:rPr>
                <w:spacing w:val="-2"/>
              </w:rPr>
              <w:t xml:space="preserve"> </w:t>
            </w:r>
            <w:r>
              <w:rPr>
                <w:spacing w:val="-4"/>
              </w:rPr>
              <w:t>Curbs</w:t>
            </w:r>
          </w:p>
          <w:p w14:paraId="0B238AC1" w14:textId="77777777" w:rsidR="00A760F3" w:rsidRDefault="00A23B45">
            <w:pPr>
              <w:pStyle w:val="TableParagraph"/>
              <w:numPr>
                <w:ilvl w:val="0"/>
                <w:numId w:val="2"/>
              </w:numPr>
              <w:tabs>
                <w:tab w:val="left" w:pos="315"/>
              </w:tabs>
              <w:spacing w:before="19" w:line="259" w:lineRule="auto"/>
              <w:ind w:left="98" w:right="93" w:firstLine="0"/>
            </w:pPr>
            <w:r>
              <w:t>Electrical</w:t>
            </w:r>
            <w:r>
              <w:rPr>
                <w:spacing w:val="-3"/>
              </w:rPr>
              <w:t xml:space="preserve"> </w:t>
            </w:r>
            <w:r>
              <w:t>and</w:t>
            </w:r>
            <w:r>
              <w:rPr>
                <w:spacing w:val="-6"/>
              </w:rPr>
              <w:t xml:space="preserve"> </w:t>
            </w:r>
            <w:r>
              <w:t>Gas</w:t>
            </w:r>
            <w:r>
              <w:rPr>
                <w:spacing w:val="-3"/>
              </w:rPr>
              <w:t xml:space="preserve"> </w:t>
            </w:r>
            <w:r>
              <w:t>penetration</w:t>
            </w:r>
            <w:r>
              <w:rPr>
                <w:spacing w:val="-4"/>
              </w:rPr>
              <w:t xml:space="preserve"> </w:t>
            </w:r>
            <w:r>
              <w:t>for</w:t>
            </w:r>
            <w:r>
              <w:rPr>
                <w:spacing w:val="-3"/>
              </w:rPr>
              <w:t xml:space="preserve"> </w:t>
            </w:r>
            <w:r>
              <w:t>RTU’s</w:t>
            </w:r>
            <w:r>
              <w:rPr>
                <w:spacing w:val="-5"/>
              </w:rPr>
              <w:t xml:space="preserve"> </w:t>
            </w:r>
            <w:r>
              <w:t>(home</w:t>
            </w:r>
            <w:r>
              <w:rPr>
                <w:spacing w:val="-5"/>
              </w:rPr>
              <w:t xml:space="preserve"> </w:t>
            </w:r>
            <w:r>
              <w:t>run</w:t>
            </w:r>
            <w:r>
              <w:rPr>
                <w:spacing w:val="-4"/>
              </w:rPr>
              <w:t xml:space="preserve"> </w:t>
            </w:r>
            <w:r>
              <w:t>elec.</w:t>
            </w:r>
            <w:r>
              <w:rPr>
                <w:spacing w:val="-3"/>
              </w:rPr>
              <w:t xml:space="preserve"> </w:t>
            </w:r>
            <w:r>
              <w:t>conduit</w:t>
            </w:r>
            <w:r>
              <w:rPr>
                <w:spacing w:val="-2"/>
              </w:rPr>
              <w:t xml:space="preserve"> </w:t>
            </w:r>
            <w:r>
              <w:t>back to tenants distribution panel)</w:t>
            </w:r>
          </w:p>
          <w:p w14:paraId="0B238AC2" w14:textId="77777777" w:rsidR="00A760F3" w:rsidRDefault="00A23B45">
            <w:pPr>
              <w:pStyle w:val="TableParagraph"/>
              <w:numPr>
                <w:ilvl w:val="0"/>
                <w:numId w:val="2"/>
              </w:numPr>
              <w:tabs>
                <w:tab w:val="left" w:pos="315"/>
              </w:tabs>
              <w:spacing w:before="1" w:line="259" w:lineRule="auto"/>
              <w:ind w:left="98" w:right="612" w:firstLine="0"/>
            </w:pPr>
            <w:r>
              <w:t>Electrical</w:t>
            </w:r>
            <w:r>
              <w:rPr>
                <w:spacing w:val="-4"/>
              </w:rPr>
              <w:t xml:space="preserve"> </w:t>
            </w:r>
            <w:r>
              <w:t>Signage</w:t>
            </w:r>
            <w:r>
              <w:rPr>
                <w:spacing w:val="-3"/>
              </w:rPr>
              <w:t xml:space="preserve"> </w:t>
            </w:r>
            <w:r>
              <w:t>penetrations</w:t>
            </w:r>
            <w:r>
              <w:rPr>
                <w:spacing w:val="40"/>
              </w:rPr>
              <w:t xml:space="preserve"> </w:t>
            </w:r>
            <w:r>
              <w:t>(home</w:t>
            </w:r>
            <w:r>
              <w:rPr>
                <w:spacing w:val="-6"/>
              </w:rPr>
              <w:t xml:space="preserve"> </w:t>
            </w:r>
            <w:r>
              <w:t>run</w:t>
            </w:r>
            <w:r>
              <w:rPr>
                <w:spacing w:val="-5"/>
              </w:rPr>
              <w:t xml:space="preserve"> </w:t>
            </w:r>
            <w:r>
              <w:t>elec.</w:t>
            </w:r>
            <w:r>
              <w:rPr>
                <w:spacing w:val="-4"/>
              </w:rPr>
              <w:t xml:space="preserve"> </w:t>
            </w:r>
            <w:r>
              <w:t>conduit</w:t>
            </w:r>
            <w:r>
              <w:rPr>
                <w:spacing w:val="-3"/>
              </w:rPr>
              <w:t xml:space="preserve"> </w:t>
            </w:r>
            <w:r>
              <w:t>back</w:t>
            </w:r>
            <w:r>
              <w:rPr>
                <w:spacing w:val="-3"/>
              </w:rPr>
              <w:t xml:space="preserve"> </w:t>
            </w:r>
            <w:r>
              <w:t>to tenants distribution panel)</w:t>
            </w:r>
          </w:p>
          <w:p w14:paraId="0B238AC3" w14:textId="77777777" w:rsidR="00A760F3" w:rsidRDefault="00A23B45">
            <w:pPr>
              <w:pStyle w:val="TableParagraph"/>
              <w:numPr>
                <w:ilvl w:val="0"/>
                <w:numId w:val="2"/>
              </w:numPr>
              <w:tabs>
                <w:tab w:val="left" w:pos="315"/>
              </w:tabs>
              <w:spacing w:line="267" w:lineRule="exact"/>
              <w:ind w:left="315" w:hanging="217"/>
            </w:pPr>
            <w:r>
              <w:t>Line</w:t>
            </w:r>
            <w:r>
              <w:rPr>
                <w:spacing w:val="-4"/>
              </w:rPr>
              <w:t xml:space="preserve"> </w:t>
            </w:r>
            <w:r>
              <w:t>set</w:t>
            </w:r>
            <w:r>
              <w:rPr>
                <w:spacing w:val="-4"/>
              </w:rPr>
              <w:t xml:space="preserve"> </w:t>
            </w:r>
            <w:r>
              <w:t>penetration</w:t>
            </w:r>
            <w:r>
              <w:rPr>
                <w:spacing w:val="-5"/>
              </w:rPr>
              <w:t xml:space="preserve"> </w:t>
            </w:r>
            <w:r>
              <w:t>for</w:t>
            </w:r>
            <w:r>
              <w:rPr>
                <w:spacing w:val="-3"/>
              </w:rPr>
              <w:t xml:space="preserve"> </w:t>
            </w:r>
            <w:r>
              <w:t>Ice</w:t>
            </w:r>
            <w:r>
              <w:rPr>
                <w:spacing w:val="-4"/>
              </w:rPr>
              <w:t xml:space="preserve"> </w:t>
            </w:r>
            <w:r>
              <w:t>maker</w:t>
            </w:r>
            <w:r>
              <w:rPr>
                <w:spacing w:val="-2"/>
              </w:rPr>
              <w:t xml:space="preserve"> </w:t>
            </w:r>
            <w:r>
              <w:t>(if</w:t>
            </w:r>
            <w:r>
              <w:rPr>
                <w:spacing w:val="-1"/>
              </w:rPr>
              <w:t xml:space="preserve"> </w:t>
            </w:r>
            <w:r>
              <w:rPr>
                <w:spacing w:val="-2"/>
              </w:rPr>
              <w:t>applicable)</w:t>
            </w:r>
          </w:p>
          <w:p w14:paraId="0B238AC4" w14:textId="77777777" w:rsidR="00A760F3" w:rsidRDefault="00A23B45">
            <w:pPr>
              <w:pStyle w:val="TableParagraph"/>
              <w:numPr>
                <w:ilvl w:val="0"/>
                <w:numId w:val="2"/>
              </w:numPr>
              <w:tabs>
                <w:tab w:val="left" w:pos="315"/>
              </w:tabs>
              <w:spacing w:before="22"/>
              <w:ind w:left="315" w:hanging="217"/>
            </w:pPr>
            <w:r>
              <w:t>Sleepers</w:t>
            </w:r>
            <w:r>
              <w:rPr>
                <w:spacing w:val="-5"/>
              </w:rPr>
              <w:t xml:space="preserve"> </w:t>
            </w:r>
            <w:r>
              <w:t>for</w:t>
            </w:r>
            <w:r>
              <w:rPr>
                <w:spacing w:val="-4"/>
              </w:rPr>
              <w:t xml:space="preserve"> </w:t>
            </w:r>
            <w:r>
              <w:t>condensers</w:t>
            </w:r>
            <w:r>
              <w:rPr>
                <w:spacing w:val="-8"/>
              </w:rPr>
              <w:t xml:space="preserve"> </w:t>
            </w:r>
            <w:r>
              <w:t>(if</w:t>
            </w:r>
            <w:r>
              <w:rPr>
                <w:spacing w:val="-4"/>
              </w:rPr>
              <w:t xml:space="preserve"> </w:t>
            </w:r>
            <w:r>
              <w:rPr>
                <w:spacing w:val="-2"/>
              </w:rPr>
              <w:t>applicable)</w:t>
            </w:r>
          </w:p>
          <w:p w14:paraId="0B238AC5" w14:textId="77777777" w:rsidR="00A760F3" w:rsidRDefault="00A23B45">
            <w:pPr>
              <w:pStyle w:val="TableParagraph"/>
              <w:spacing w:before="22" w:line="259" w:lineRule="auto"/>
              <w:ind w:right="115"/>
            </w:pPr>
            <w:r>
              <w:rPr>
                <w:b/>
              </w:rPr>
              <w:t>Rooftop</w:t>
            </w:r>
            <w:r>
              <w:rPr>
                <w:b/>
                <w:spacing w:val="-3"/>
              </w:rPr>
              <w:t xml:space="preserve"> </w:t>
            </w:r>
            <w:r>
              <w:rPr>
                <w:b/>
              </w:rPr>
              <w:t>Access</w:t>
            </w:r>
            <w:r>
              <w:rPr>
                <w:b/>
                <w:spacing w:val="-4"/>
              </w:rPr>
              <w:t xml:space="preserve"> </w:t>
            </w:r>
            <w:r>
              <w:rPr>
                <w:b/>
              </w:rPr>
              <w:t>(Exterior):</w:t>
            </w:r>
            <w:r>
              <w:rPr>
                <w:b/>
                <w:spacing w:val="40"/>
              </w:rPr>
              <w:t xml:space="preserve"> </w:t>
            </w:r>
            <w:r>
              <w:t>Provide</w:t>
            </w:r>
            <w:r>
              <w:rPr>
                <w:spacing w:val="-4"/>
              </w:rPr>
              <w:t xml:space="preserve"> </w:t>
            </w:r>
            <w:r>
              <w:t>aluminum</w:t>
            </w:r>
            <w:r>
              <w:rPr>
                <w:spacing w:val="-1"/>
              </w:rPr>
              <w:t xml:space="preserve"> </w:t>
            </w:r>
            <w:r>
              <w:t>channel</w:t>
            </w:r>
            <w:r>
              <w:rPr>
                <w:spacing w:val="-5"/>
              </w:rPr>
              <w:t xml:space="preserve"> </w:t>
            </w:r>
            <w:r>
              <w:t>exterior</w:t>
            </w:r>
            <w:r>
              <w:rPr>
                <w:spacing w:val="-4"/>
              </w:rPr>
              <w:t xml:space="preserve"> </w:t>
            </w:r>
            <w:r>
              <w:t>rooftop access ladder at rear of building in Tenant approved location. Ladder shall be fixed exterior grade with lockable access. Ladder shall be in compliance</w:t>
            </w:r>
            <w:r>
              <w:rPr>
                <w:spacing w:val="-5"/>
              </w:rPr>
              <w:t xml:space="preserve"> </w:t>
            </w:r>
            <w:r>
              <w:t>with</w:t>
            </w:r>
            <w:r>
              <w:rPr>
                <w:spacing w:val="-5"/>
              </w:rPr>
              <w:t xml:space="preserve"> </w:t>
            </w:r>
            <w:r>
              <w:t>OSHA</w:t>
            </w:r>
            <w:r>
              <w:rPr>
                <w:spacing w:val="-4"/>
              </w:rPr>
              <w:t xml:space="preserve"> </w:t>
            </w:r>
            <w:r>
              <w:t>regulations</w:t>
            </w:r>
            <w:r>
              <w:rPr>
                <w:spacing w:val="-4"/>
              </w:rPr>
              <w:t xml:space="preserve"> </w:t>
            </w:r>
            <w:r>
              <w:t>and</w:t>
            </w:r>
            <w:r>
              <w:rPr>
                <w:spacing w:val="-5"/>
              </w:rPr>
              <w:t xml:space="preserve"> </w:t>
            </w:r>
            <w:r>
              <w:t>conform</w:t>
            </w:r>
            <w:r>
              <w:rPr>
                <w:spacing w:val="-5"/>
              </w:rPr>
              <w:t xml:space="preserve"> </w:t>
            </w:r>
            <w:proofErr w:type="gramStart"/>
            <w:r>
              <w:t>with</w:t>
            </w:r>
            <w:proofErr w:type="gramEnd"/>
            <w:r>
              <w:rPr>
                <w:spacing w:val="-6"/>
              </w:rPr>
              <w:t xml:space="preserve"> </w:t>
            </w:r>
            <w:r>
              <w:t>local</w:t>
            </w:r>
            <w:r>
              <w:rPr>
                <w:spacing w:val="-4"/>
              </w:rPr>
              <w:t xml:space="preserve"> </w:t>
            </w:r>
            <w:r>
              <w:t>and</w:t>
            </w:r>
            <w:r>
              <w:rPr>
                <w:spacing w:val="-5"/>
              </w:rPr>
              <w:t xml:space="preserve"> </w:t>
            </w:r>
            <w:r>
              <w:t xml:space="preserve">national </w:t>
            </w:r>
            <w:r>
              <w:rPr>
                <w:spacing w:val="-2"/>
              </w:rPr>
              <w:t>codes.</w:t>
            </w:r>
          </w:p>
          <w:p w14:paraId="0B238AC6" w14:textId="77777777" w:rsidR="00A760F3" w:rsidRDefault="00A23B45">
            <w:pPr>
              <w:pStyle w:val="TableParagraph"/>
              <w:spacing w:line="259" w:lineRule="auto"/>
            </w:pPr>
            <w:r>
              <w:rPr>
                <w:b/>
              </w:rPr>
              <w:t xml:space="preserve">Drainage: </w:t>
            </w:r>
            <w:r>
              <w:t>Landlord shall furnish and install jurisdictionally approved rooftop drainage to tie in with site and/or municipal stormwater management</w:t>
            </w:r>
            <w:r>
              <w:rPr>
                <w:spacing w:val="-6"/>
              </w:rPr>
              <w:t xml:space="preserve"> </w:t>
            </w:r>
            <w:r>
              <w:t>system.</w:t>
            </w:r>
            <w:r>
              <w:rPr>
                <w:spacing w:val="-4"/>
              </w:rPr>
              <w:t xml:space="preserve"> </w:t>
            </w:r>
            <w:r>
              <w:t>Scupper</w:t>
            </w:r>
            <w:r>
              <w:rPr>
                <w:spacing w:val="-4"/>
              </w:rPr>
              <w:t xml:space="preserve"> </w:t>
            </w:r>
            <w:r>
              <w:t>and</w:t>
            </w:r>
            <w:r>
              <w:rPr>
                <w:spacing w:val="-5"/>
              </w:rPr>
              <w:t xml:space="preserve"> </w:t>
            </w:r>
            <w:r>
              <w:t>downspouts</w:t>
            </w:r>
            <w:r>
              <w:rPr>
                <w:spacing w:val="-6"/>
              </w:rPr>
              <w:t xml:space="preserve"> </w:t>
            </w:r>
            <w:r>
              <w:t>shall</w:t>
            </w:r>
            <w:r>
              <w:rPr>
                <w:spacing w:val="-6"/>
              </w:rPr>
              <w:t xml:space="preserve"> </w:t>
            </w:r>
            <w:r>
              <w:t>be</w:t>
            </w:r>
            <w:r>
              <w:rPr>
                <w:spacing w:val="-3"/>
              </w:rPr>
              <w:t xml:space="preserve"> </w:t>
            </w:r>
            <w:r>
              <w:t>minimum</w:t>
            </w:r>
            <w:r>
              <w:rPr>
                <w:spacing w:val="-5"/>
              </w:rPr>
              <w:t xml:space="preserve"> </w:t>
            </w:r>
            <w:r>
              <w:t>.032" thickness formed</w:t>
            </w:r>
            <w:r>
              <w:rPr>
                <w:spacing w:val="-2"/>
              </w:rPr>
              <w:t xml:space="preserve"> </w:t>
            </w:r>
            <w:r>
              <w:t>and coated aluminum, color to match adjacent finish. Coordinate scupper/downspouts with exterior building elements and Tenant provided signage.</w:t>
            </w:r>
          </w:p>
        </w:tc>
      </w:tr>
      <w:tr w:rsidR="00A760F3" w14:paraId="0B238ACD" w14:textId="77777777">
        <w:trPr>
          <w:trHeight w:val="3358"/>
        </w:trPr>
        <w:tc>
          <w:tcPr>
            <w:tcW w:w="1214" w:type="dxa"/>
          </w:tcPr>
          <w:p w14:paraId="0B238AC8" w14:textId="77777777" w:rsidR="00A760F3" w:rsidRDefault="00A23B45">
            <w:pPr>
              <w:pStyle w:val="TableParagraph"/>
              <w:spacing w:before="171"/>
              <w:ind w:left="97"/>
            </w:pPr>
            <w:r>
              <w:rPr>
                <w:spacing w:val="-2"/>
              </w:rPr>
              <w:t>084000</w:t>
            </w:r>
          </w:p>
        </w:tc>
        <w:tc>
          <w:tcPr>
            <w:tcW w:w="2016" w:type="dxa"/>
          </w:tcPr>
          <w:p w14:paraId="0B238AC9" w14:textId="77777777" w:rsidR="00A760F3" w:rsidRDefault="00A23B45">
            <w:pPr>
              <w:pStyle w:val="TableParagraph"/>
              <w:spacing w:before="171"/>
            </w:pPr>
            <w:r>
              <w:t>Exterior</w:t>
            </w:r>
            <w:r>
              <w:rPr>
                <w:spacing w:val="-3"/>
              </w:rPr>
              <w:t xml:space="preserve"> </w:t>
            </w:r>
            <w:r>
              <w:rPr>
                <w:spacing w:val="-2"/>
              </w:rPr>
              <w:t>Openings</w:t>
            </w:r>
          </w:p>
        </w:tc>
        <w:tc>
          <w:tcPr>
            <w:tcW w:w="6650" w:type="dxa"/>
          </w:tcPr>
          <w:p w14:paraId="0B238ACA" w14:textId="77777777" w:rsidR="00A760F3" w:rsidRDefault="00A23B45">
            <w:pPr>
              <w:pStyle w:val="TableParagraph"/>
              <w:spacing w:before="171" w:line="259" w:lineRule="auto"/>
            </w:pPr>
            <w:r>
              <w:rPr>
                <w:b/>
              </w:rPr>
              <w:t xml:space="preserve">General: </w:t>
            </w:r>
            <w:r>
              <w:t>Landlord shall furnish and install all exterior doors, frames, windows and/or storefront system in compliance with all local and national codes.</w:t>
            </w:r>
            <w:r>
              <w:rPr>
                <w:spacing w:val="-3"/>
              </w:rPr>
              <w:t xml:space="preserve"> </w:t>
            </w:r>
            <w:r>
              <w:t>Thermal resistance</w:t>
            </w:r>
            <w:r>
              <w:rPr>
                <w:spacing w:val="-2"/>
              </w:rPr>
              <w:t xml:space="preserve"> </w:t>
            </w:r>
            <w:r>
              <w:t>of all</w:t>
            </w:r>
            <w:r>
              <w:rPr>
                <w:spacing w:val="-3"/>
              </w:rPr>
              <w:t xml:space="preserve"> </w:t>
            </w:r>
            <w:r>
              <w:t>openings</w:t>
            </w:r>
            <w:r>
              <w:rPr>
                <w:spacing w:val="-2"/>
              </w:rPr>
              <w:t xml:space="preserve"> </w:t>
            </w:r>
            <w:r>
              <w:t>shall comply</w:t>
            </w:r>
            <w:r>
              <w:rPr>
                <w:spacing w:val="-1"/>
              </w:rPr>
              <w:t xml:space="preserve"> </w:t>
            </w:r>
            <w:r>
              <w:t>with</w:t>
            </w:r>
            <w:r>
              <w:rPr>
                <w:spacing w:val="-3"/>
              </w:rPr>
              <w:t xml:space="preserve"> </w:t>
            </w:r>
            <w:r>
              <w:t>the prescriptive</w:t>
            </w:r>
            <w:r>
              <w:rPr>
                <w:spacing w:val="-4"/>
              </w:rPr>
              <w:t xml:space="preserve"> </w:t>
            </w:r>
            <w:r>
              <w:t>requirement</w:t>
            </w:r>
            <w:r>
              <w:rPr>
                <w:spacing w:val="-7"/>
              </w:rPr>
              <w:t xml:space="preserve"> </w:t>
            </w:r>
            <w:r>
              <w:t>of</w:t>
            </w:r>
            <w:r>
              <w:rPr>
                <w:spacing w:val="-5"/>
              </w:rPr>
              <w:t xml:space="preserve"> </w:t>
            </w:r>
            <w:r>
              <w:t>the</w:t>
            </w:r>
            <w:r>
              <w:rPr>
                <w:spacing w:val="-4"/>
              </w:rPr>
              <w:t xml:space="preserve"> </w:t>
            </w:r>
            <w:r>
              <w:t>IECC</w:t>
            </w:r>
            <w:r>
              <w:rPr>
                <w:spacing w:val="-7"/>
              </w:rPr>
              <w:t xml:space="preserve"> </w:t>
            </w:r>
            <w:r>
              <w:t>(International</w:t>
            </w:r>
            <w:r>
              <w:rPr>
                <w:spacing w:val="-8"/>
              </w:rPr>
              <w:t xml:space="preserve"> </w:t>
            </w:r>
            <w:r>
              <w:t>Energy</w:t>
            </w:r>
            <w:r>
              <w:rPr>
                <w:spacing w:val="-4"/>
              </w:rPr>
              <w:t xml:space="preserve"> </w:t>
            </w:r>
            <w:r>
              <w:t xml:space="preserve">Conservation </w:t>
            </w:r>
            <w:r>
              <w:rPr>
                <w:spacing w:val="-2"/>
              </w:rPr>
              <w:t>Code).</w:t>
            </w:r>
          </w:p>
          <w:p w14:paraId="0B238ACB" w14:textId="77777777" w:rsidR="00A760F3" w:rsidRDefault="00A23B45">
            <w:pPr>
              <w:pStyle w:val="TableParagraph"/>
              <w:spacing w:line="259" w:lineRule="auto"/>
              <w:ind w:right="293"/>
            </w:pPr>
            <w:r>
              <w:rPr>
                <w:b/>
              </w:rPr>
              <w:t xml:space="preserve">Vestibule: </w:t>
            </w:r>
            <w:r>
              <w:t xml:space="preserve">In Climate Zone 5 and above, Landlord shall furnish and install heated entry vestibule in conformance with the barrier free provisions of the code and applicable energy code requirements. </w:t>
            </w:r>
            <w:r>
              <w:rPr>
                <w:b/>
              </w:rPr>
              <w:t xml:space="preserve">Steel Doors: </w:t>
            </w:r>
            <w:r>
              <w:t>Landlord shall furnish and install up to [2] commercial grade</w:t>
            </w:r>
            <w:r>
              <w:rPr>
                <w:spacing w:val="-2"/>
              </w:rPr>
              <w:t xml:space="preserve"> </w:t>
            </w:r>
            <w:r>
              <w:t>42"</w:t>
            </w:r>
            <w:r>
              <w:rPr>
                <w:spacing w:val="-3"/>
              </w:rPr>
              <w:t xml:space="preserve"> </w:t>
            </w:r>
            <w:r>
              <w:t>x</w:t>
            </w:r>
            <w:r>
              <w:rPr>
                <w:spacing w:val="-5"/>
              </w:rPr>
              <w:t xml:space="preserve"> </w:t>
            </w:r>
            <w:r>
              <w:t>84”</w:t>
            </w:r>
            <w:r>
              <w:rPr>
                <w:spacing w:val="-4"/>
              </w:rPr>
              <w:t xml:space="preserve"> </w:t>
            </w:r>
            <w:r>
              <w:t>rear</w:t>
            </w:r>
            <w:r>
              <w:rPr>
                <w:spacing w:val="-5"/>
              </w:rPr>
              <w:t xml:space="preserve"> </w:t>
            </w:r>
            <w:r>
              <w:t>service</w:t>
            </w:r>
            <w:r>
              <w:rPr>
                <w:spacing w:val="-2"/>
              </w:rPr>
              <w:t xml:space="preserve"> </w:t>
            </w:r>
            <w:r>
              <w:t>door(s).</w:t>
            </w:r>
            <w:r>
              <w:rPr>
                <w:spacing w:val="-6"/>
              </w:rPr>
              <w:t xml:space="preserve"> </w:t>
            </w:r>
            <w:r>
              <w:t>Door(s)</w:t>
            </w:r>
            <w:r>
              <w:rPr>
                <w:spacing w:val="-3"/>
              </w:rPr>
              <w:t xml:space="preserve"> </w:t>
            </w:r>
            <w:r>
              <w:t>shall</w:t>
            </w:r>
            <w:r>
              <w:rPr>
                <w:spacing w:val="-6"/>
              </w:rPr>
              <w:t xml:space="preserve"> </w:t>
            </w:r>
            <w:r>
              <w:t>be</w:t>
            </w:r>
            <w:r>
              <w:rPr>
                <w:spacing w:val="-2"/>
              </w:rPr>
              <w:t xml:space="preserve"> </w:t>
            </w:r>
            <w:r>
              <w:t>cold</w:t>
            </w:r>
            <w:r>
              <w:rPr>
                <w:spacing w:val="-4"/>
              </w:rPr>
              <w:t xml:space="preserve"> </w:t>
            </w:r>
            <w:r>
              <w:t>rolled</w:t>
            </w:r>
            <w:r>
              <w:rPr>
                <w:spacing w:val="-4"/>
              </w:rPr>
              <w:t xml:space="preserve"> </w:t>
            </w:r>
            <w:r>
              <w:t>and</w:t>
            </w:r>
          </w:p>
          <w:p w14:paraId="0B238ACC" w14:textId="77777777" w:rsidR="00A760F3" w:rsidRDefault="00A23B45">
            <w:pPr>
              <w:pStyle w:val="TableParagraph"/>
              <w:spacing w:line="267" w:lineRule="exact"/>
            </w:pPr>
            <w:proofErr w:type="gramStart"/>
            <w:r>
              <w:t>welded</w:t>
            </w:r>
            <w:proofErr w:type="gramEnd"/>
            <w:r>
              <w:rPr>
                <w:spacing w:val="-8"/>
              </w:rPr>
              <w:t xml:space="preserve"> </w:t>
            </w:r>
            <w:r>
              <w:t>16</w:t>
            </w:r>
            <w:r>
              <w:rPr>
                <w:spacing w:val="-3"/>
              </w:rPr>
              <w:t xml:space="preserve"> </w:t>
            </w:r>
            <w:r>
              <w:t>gauge</w:t>
            </w:r>
            <w:r>
              <w:rPr>
                <w:spacing w:val="-2"/>
              </w:rPr>
              <w:t xml:space="preserve"> </w:t>
            </w:r>
            <w:r>
              <w:t>steel</w:t>
            </w:r>
            <w:r>
              <w:rPr>
                <w:spacing w:val="-6"/>
              </w:rPr>
              <w:t xml:space="preserve"> </w:t>
            </w:r>
            <w:r>
              <w:t>with</w:t>
            </w:r>
            <w:r>
              <w:rPr>
                <w:spacing w:val="-7"/>
              </w:rPr>
              <w:t xml:space="preserve"> </w:t>
            </w:r>
            <w:r>
              <w:t>polystyrene</w:t>
            </w:r>
            <w:r>
              <w:rPr>
                <w:spacing w:val="-2"/>
              </w:rPr>
              <w:t xml:space="preserve"> </w:t>
            </w:r>
            <w:r>
              <w:t>core.</w:t>
            </w:r>
            <w:r>
              <w:rPr>
                <w:spacing w:val="-7"/>
              </w:rPr>
              <w:t xml:space="preserve"> </w:t>
            </w:r>
            <w:r>
              <w:t>Frames</w:t>
            </w:r>
            <w:r>
              <w:rPr>
                <w:spacing w:val="-3"/>
              </w:rPr>
              <w:t xml:space="preserve"> </w:t>
            </w:r>
            <w:r>
              <w:t>shall</w:t>
            </w:r>
            <w:r>
              <w:rPr>
                <w:spacing w:val="-4"/>
              </w:rPr>
              <w:t xml:space="preserve"> </w:t>
            </w:r>
            <w:r>
              <w:t>be</w:t>
            </w:r>
            <w:r>
              <w:rPr>
                <w:spacing w:val="-2"/>
              </w:rPr>
              <w:t xml:space="preserve"> Double</w:t>
            </w:r>
          </w:p>
        </w:tc>
      </w:tr>
    </w:tbl>
    <w:p w14:paraId="0B238ACE" w14:textId="77777777" w:rsidR="00A760F3" w:rsidRDefault="00A760F3">
      <w:pPr>
        <w:spacing w:line="267" w:lineRule="exact"/>
        <w:sectPr w:rsidR="00A760F3" w:rsidSect="00417544">
          <w:headerReference w:type="default" r:id="rId16"/>
          <w:footerReference w:type="default" r:id="rId17"/>
          <w:pgSz w:w="12240" w:h="15840"/>
          <w:pgMar w:top="1460" w:right="980" w:bottom="1237" w:left="940" w:header="727" w:footer="820"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D2" w14:textId="77777777">
        <w:trPr>
          <w:trHeight w:val="620"/>
        </w:trPr>
        <w:tc>
          <w:tcPr>
            <w:tcW w:w="1214" w:type="dxa"/>
          </w:tcPr>
          <w:p w14:paraId="0B238ACF" w14:textId="77777777" w:rsidR="00A760F3" w:rsidRDefault="00A23B45">
            <w:pPr>
              <w:pStyle w:val="TableParagraph"/>
              <w:spacing w:before="174"/>
              <w:ind w:left="97"/>
              <w:rPr>
                <w:b/>
              </w:rPr>
            </w:pPr>
            <w:r>
              <w:rPr>
                <w:b/>
                <w:spacing w:val="-5"/>
              </w:rPr>
              <w:lastRenderedPageBreak/>
              <w:t>CSI</w:t>
            </w:r>
          </w:p>
        </w:tc>
        <w:tc>
          <w:tcPr>
            <w:tcW w:w="2016" w:type="dxa"/>
          </w:tcPr>
          <w:p w14:paraId="0B238AD0" w14:textId="77777777" w:rsidR="00A760F3" w:rsidRDefault="00A23B45">
            <w:pPr>
              <w:pStyle w:val="TableParagraph"/>
              <w:spacing w:before="174"/>
              <w:rPr>
                <w:b/>
              </w:rPr>
            </w:pPr>
            <w:r>
              <w:rPr>
                <w:b/>
                <w:spacing w:val="-2"/>
              </w:rPr>
              <w:t>Scope/Category</w:t>
            </w:r>
          </w:p>
        </w:tc>
        <w:tc>
          <w:tcPr>
            <w:tcW w:w="6650" w:type="dxa"/>
          </w:tcPr>
          <w:p w14:paraId="0B238AD1" w14:textId="77777777" w:rsidR="00A760F3" w:rsidRDefault="00A23B45">
            <w:pPr>
              <w:pStyle w:val="TableParagraph"/>
              <w:spacing w:before="174"/>
              <w:rPr>
                <w:b/>
              </w:rPr>
            </w:pPr>
            <w:r>
              <w:rPr>
                <w:b/>
                <w:spacing w:val="-2"/>
              </w:rPr>
              <w:t>Details</w:t>
            </w:r>
          </w:p>
        </w:tc>
      </w:tr>
      <w:tr w:rsidR="00A760F3" w14:paraId="0B238AE7" w14:textId="77777777">
        <w:trPr>
          <w:trHeight w:val="12054"/>
        </w:trPr>
        <w:tc>
          <w:tcPr>
            <w:tcW w:w="1214" w:type="dxa"/>
          </w:tcPr>
          <w:p w14:paraId="0B238AD3" w14:textId="77777777" w:rsidR="00A760F3" w:rsidRDefault="00A760F3">
            <w:pPr>
              <w:pStyle w:val="TableParagraph"/>
              <w:ind w:left="0"/>
              <w:rPr>
                <w:rFonts w:ascii="Times New Roman"/>
                <w:sz w:val="20"/>
              </w:rPr>
            </w:pPr>
          </w:p>
        </w:tc>
        <w:tc>
          <w:tcPr>
            <w:tcW w:w="2016" w:type="dxa"/>
          </w:tcPr>
          <w:p w14:paraId="0B238AD4" w14:textId="77777777" w:rsidR="00A760F3" w:rsidRDefault="00A760F3">
            <w:pPr>
              <w:pStyle w:val="TableParagraph"/>
              <w:ind w:left="0"/>
              <w:rPr>
                <w:rFonts w:ascii="Times New Roman"/>
                <w:sz w:val="20"/>
              </w:rPr>
            </w:pPr>
          </w:p>
        </w:tc>
        <w:tc>
          <w:tcPr>
            <w:tcW w:w="6650" w:type="dxa"/>
          </w:tcPr>
          <w:p w14:paraId="0B238AD5" w14:textId="77777777" w:rsidR="00A760F3" w:rsidRDefault="00A23B45">
            <w:pPr>
              <w:pStyle w:val="TableParagraph"/>
              <w:spacing w:before="171" w:line="259" w:lineRule="auto"/>
            </w:pPr>
            <w:r>
              <w:t>Rabbet</w:t>
            </w:r>
            <w:r>
              <w:rPr>
                <w:spacing w:val="-3"/>
              </w:rPr>
              <w:t xml:space="preserve"> </w:t>
            </w:r>
            <w:r>
              <w:t>fully</w:t>
            </w:r>
            <w:r>
              <w:rPr>
                <w:spacing w:val="-5"/>
              </w:rPr>
              <w:t xml:space="preserve"> </w:t>
            </w:r>
            <w:r>
              <w:t>welded</w:t>
            </w:r>
            <w:r>
              <w:rPr>
                <w:spacing w:val="-5"/>
              </w:rPr>
              <w:t xml:space="preserve"> </w:t>
            </w:r>
            <w:r>
              <w:t>14</w:t>
            </w:r>
            <w:r>
              <w:rPr>
                <w:spacing w:val="-3"/>
              </w:rPr>
              <w:t xml:space="preserve"> </w:t>
            </w:r>
            <w:r>
              <w:t>gauge</w:t>
            </w:r>
            <w:r>
              <w:rPr>
                <w:spacing w:val="-3"/>
              </w:rPr>
              <w:t xml:space="preserve"> </w:t>
            </w:r>
            <w:r>
              <w:t>steel.</w:t>
            </w:r>
            <w:r>
              <w:rPr>
                <w:spacing w:val="-4"/>
              </w:rPr>
              <w:t xml:space="preserve"> </w:t>
            </w:r>
            <w:r>
              <w:t>Finish</w:t>
            </w:r>
            <w:r>
              <w:rPr>
                <w:spacing w:val="-5"/>
              </w:rPr>
              <w:t xml:space="preserve"> </w:t>
            </w:r>
            <w:r>
              <w:t>hot</w:t>
            </w:r>
            <w:r>
              <w:rPr>
                <w:spacing w:val="-6"/>
              </w:rPr>
              <w:t xml:space="preserve"> </w:t>
            </w:r>
            <w:r>
              <w:t>dip</w:t>
            </w:r>
            <w:r>
              <w:rPr>
                <w:spacing w:val="-5"/>
              </w:rPr>
              <w:t xml:space="preserve"> </w:t>
            </w:r>
            <w:r>
              <w:t>galvannealed</w:t>
            </w:r>
            <w:r>
              <w:rPr>
                <w:spacing w:val="-5"/>
              </w:rPr>
              <w:t xml:space="preserve"> </w:t>
            </w:r>
            <w:r>
              <w:t>coating with two [2] coats shop prime color similar to finish.</w:t>
            </w:r>
          </w:p>
          <w:p w14:paraId="0B238AD6" w14:textId="77777777" w:rsidR="00A760F3" w:rsidRDefault="00A23B45">
            <w:pPr>
              <w:pStyle w:val="TableParagraph"/>
              <w:spacing w:before="1" w:line="259" w:lineRule="auto"/>
              <w:ind w:right="115"/>
            </w:pPr>
            <w:r>
              <w:rPr>
                <w:b/>
              </w:rPr>
              <w:t xml:space="preserve">Aluminum Storefront: </w:t>
            </w:r>
            <w:r>
              <w:t>Storefront shall be 2” x 4-1/2” extruded aluminum section in conformance with ASTM B221; center set; flush design; thermally broken. Doors shall be heavy duty aluminum/glass type; out swinging with 10” bottom rail. Design and size members and anchorages to withstand wind loads as required by the jurisdictional code,</w:t>
            </w:r>
            <w:r>
              <w:rPr>
                <w:spacing w:val="-5"/>
              </w:rPr>
              <w:t xml:space="preserve"> </w:t>
            </w:r>
            <w:r>
              <w:t>and</w:t>
            </w:r>
            <w:r>
              <w:rPr>
                <w:spacing w:val="-4"/>
              </w:rPr>
              <w:t xml:space="preserve"> </w:t>
            </w:r>
            <w:r>
              <w:t>to</w:t>
            </w:r>
            <w:r>
              <w:rPr>
                <w:spacing w:val="-4"/>
              </w:rPr>
              <w:t xml:space="preserve"> </w:t>
            </w:r>
            <w:r>
              <w:t>resist</w:t>
            </w:r>
            <w:r>
              <w:rPr>
                <w:spacing w:val="-2"/>
              </w:rPr>
              <w:t xml:space="preserve"> </w:t>
            </w:r>
            <w:r>
              <w:t>door</w:t>
            </w:r>
            <w:r>
              <w:rPr>
                <w:spacing w:val="-3"/>
              </w:rPr>
              <w:t xml:space="preserve"> </w:t>
            </w:r>
            <w:r>
              <w:t>pivot</w:t>
            </w:r>
            <w:r>
              <w:rPr>
                <w:spacing w:val="-2"/>
              </w:rPr>
              <w:t xml:space="preserve"> </w:t>
            </w:r>
            <w:r>
              <w:t>and</w:t>
            </w:r>
            <w:r>
              <w:rPr>
                <w:spacing w:val="-4"/>
              </w:rPr>
              <w:t xml:space="preserve"> </w:t>
            </w:r>
            <w:r>
              <w:t>closer</w:t>
            </w:r>
            <w:r>
              <w:rPr>
                <w:spacing w:val="-3"/>
              </w:rPr>
              <w:t xml:space="preserve"> </w:t>
            </w:r>
            <w:r>
              <w:t>reaction</w:t>
            </w:r>
            <w:r>
              <w:rPr>
                <w:spacing w:val="-4"/>
              </w:rPr>
              <w:t xml:space="preserve"> </w:t>
            </w:r>
            <w:r>
              <w:t>forces.</w:t>
            </w:r>
            <w:r>
              <w:rPr>
                <w:spacing w:val="-3"/>
              </w:rPr>
              <w:t xml:space="preserve"> </w:t>
            </w:r>
            <w:r>
              <w:t>Finish</w:t>
            </w:r>
            <w:r>
              <w:rPr>
                <w:spacing w:val="-4"/>
              </w:rPr>
              <w:t xml:space="preserve"> </w:t>
            </w:r>
            <w:r>
              <w:t>shall</w:t>
            </w:r>
            <w:r>
              <w:rPr>
                <w:spacing w:val="-3"/>
              </w:rPr>
              <w:t xml:space="preserve"> </w:t>
            </w:r>
            <w:r>
              <w:t>be anodized; coordinate color with Tenant. Provide hurricane resistant frames</w:t>
            </w:r>
            <w:r>
              <w:rPr>
                <w:spacing w:val="-6"/>
              </w:rPr>
              <w:t xml:space="preserve"> </w:t>
            </w:r>
            <w:r>
              <w:t>and</w:t>
            </w:r>
            <w:r>
              <w:rPr>
                <w:spacing w:val="-5"/>
              </w:rPr>
              <w:t xml:space="preserve"> </w:t>
            </w:r>
            <w:r>
              <w:t>associated</w:t>
            </w:r>
            <w:r>
              <w:rPr>
                <w:spacing w:val="-5"/>
              </w:rPr>
              <w:t xml:space="preserve"> </w:t>
            </w:r>
            <w:r>
              <w:t>anchorage</w:t>
            </w:r>
            <w:r>
              <w:rPr>
                <w:spacing w:val="-3"/>
              </w:rPr>
              <w:t xml:space="preserve"> </w:t>
            </w:r>
            <w:r>
              <w:t>for</w:t>
            </w:r>
            <w:r>
              <w:rPr>
                <w:spacing w:val="-4"/>
              </w:rPr>
              <w:t xml:space="preserve"> </w:t>
            </w:r>
            <w:r>
              <w:t>special</w:t>
            </w:r>
            <w:r>
              <w:rPr>
                <w:spacing w:val="-4"/>
              </w:rPr>
              <w:t xml:space="preserve"> </w:t>
            </w:r>
            <w:r>
              <w:t>wind</w:t>
            </w:r>
            <w:r>
              <w:rPr>
                <w:spacing w:val="-5"/>
              </w:rPr>
              <w:t xml:space="preserve"> </w:t>
            </w:r>
            <w:r>
              <w:t>regions</w:t>
            </w:r>
            <w:r>
              <w:rPr>
                <w:spacing w:val="-4"/>
              </w:rPr>
              <w:t xml:space="preserve"> </w:t>
            </w:r>
            <w:r>
              <w:t>as</w:t>
            </w:r>
            <w:r>
              <w:rPr>
                <w:spacing w:val="-4"/>
              </w:rPr>
              <w:t xml:space="preserve"> </w:t>
            </w:r>
            <w:r>
              <w:t>defined</w:t>
            </w:r>
            <w:r>
              <w:rPr>
                <w:spacing w:val="-5"/>
              </w:rPr>
              <w:t xml:space="preserve"> </w:t>
            </w:r>
            <w:r>
              <w:t>in ASCE 7-05.</w:t>
            </w:r>
          </w:p>
          <w:p w14:paraId="0B238AD7" w14:textId="77777777" w:rsidR="00A760F3" w:rsidRDefault="00A23B45">
            <w:pPr>
              <w:pStyle w:val="TableParagraph"/>
              <w:spacing w:line="259" w:lineRule="auto"/>
              <w:ind w:right="115"/>
            </w:pPr>
            <w:r>
              <w:rPr>
                <w:b/>
              </w:rPr>
              <w:t xml:space="preserve">Glazing: </w:t>
            </w:r>
            <w:r>
              <w:t>Storefront glazing to be clear, non-tinted, non-reflective, double</w:t>
            </w:r>
            <w:r>
              <w:rPr>
                <w:spacing w:val="-3"/>
              </w:rPr>
              <w:t xml:space="preserve"> </w:t>
            </w:r>
            <w:r>
              <w:t>glazed</w:t>
            </w:r>
            <w:r>
              <w:rPr>
                <w:spacing w:val="-4"/>
              </w:rPr>
              <w:t xml:space="preserve"> </w:t>
            </w:r>
            <w:r>
              <w:t>and</w:t>
            </w:r>
            <w:r>
              <w:rPr>
                <w:spacing w:val="-4"/>
              </w:rPr>
              <w:t xml:space="preserve"> </w:t>
            </w:r>
            <w:r>
              <w:t>low-e</w:t>
            </w:r>
            <w:r>
              <w:rPr>
                <w:spacing w:val="-5"/>
              </w:rPr>
              <w:t xml:space="preserve"> </w:t>
            </w:r>
            <w:r>
              <w:t>with</w:t>
            </w:r>
            <w:r>
              <w:rPr>
                <w:spacing w:val="-4"/>
              </w:rPr>
              <w:t xml:space="preserve"> </w:t>
            </w:r>
            <w:r>
              <w:t>U-value</w:t>
            </w:r>
            <w:r>
              <w:rPr>
                <w:spacing w:val="-5"/>
              </w:rPr>
              <w:t xml:space="preserve"> </w:t>
            </w:r>
            <w:r>
              <w:t>complying</w:t>
            </w:r>
            <w:r>
              <w:rPr>
                <w:spacing w:val="-4"/>
              </w:rPr>
              <w:t xml:space="preserve"> </w:t>
            </w:r>
            <w:r>
              <w:t>with</w:t>
            </w:r>
            <w:r>
              <w:rPr>
                <w:spacing w:val="-6"/>
              </w:rPr>
              <w:t xml:space="preserve"> </w:t>
            </w:r>
            <w:r>
              <w:t>the</w:t>
            </w:r>
            <w:r>
              <w:rPr>
                <w:spacing w:val="-3"/>
              </w:rPr>
              <w:t xml:space="preserve"> </w:t>
            </w:r>
            <w:r>
              <w:t>appropriate climatic zone in the IECC (International Energy Conservation Code) or local jurisdictional requirements. Provide impact resistant glazing in hurricane or special wind regions as defined in ASCE 7-05.</w:t>
            </w:r>
          </w:p>
          <w:p w14:paraId="0B238AD8" w14:textId="77777777" w:rsidR="00A760F3" w:rsidRDefault="00A23B45">
            <w:pPr>
              <w:pStyle w:val="TableParagraph"/>
              <w:spacing w:line="259" w:lineRule="auto"/>
              <w:ind w:right="115"/>
            </w:pPr>
            <w:r>
              <w:rPr>
                <w:b/>
              </w:rPr>
              <w:t>Hardware:</w:t>
            </w:r>
            <w:r>
              <w:rPr>
                <w:b/>
                <w:spacing w:val="-5"/>
              </w:rPr>
              <w:t xml:space="preserve"> </w:t>
            </w:r>
            <w:r>
              <w:t>Landlord</w:t>
            </w:r>
            <w:r>
              <w:rPr>
                <w:spacing w:val="-5"/>
              </w:rPr>
              <w:t xml:space="preserve"> </w:t>
            </w:r>
            <w:r>
              <w:t>shall</w:t>
            </w:r>
            <w:r>
              <w:rPr>
                <w:spacing w:val="-4"/>
              </w:rPr>
              <w:t xml:space="preserve"> </w:t>
            </w:r>
            <w:r>
              <w:t>furnish</w:t>
            </w:r>
            <w:r>
              <w:rPr>
                <w:spacing w:val="-5"/>
              </w:rPr>
              <w:t xml:space="preserve"> </w:t>
            </w:r>
            <w:r>
              <w:t>and</w:t>
            </w:r>
            <w:r>
              <w:rPr>
                <w:spacing w:val="-5"/>
              </w:rPr>
              <w:t xml:space="preserve"> </w:t>
            </w:r>
            <w:r>
              <w:t>install</w:t>
            </w:r>
            <w:r>
              <w:rPr>
                <w:spacing w:val="-4"/>
              </w:rPr>
              <w:t xml:space="preserve"> </w:t>
            </w:r>
            <w:r>
              <w:t>all</w:t>
            </w:r>
            <w:r>
              <w:rPr>
                <w:spacing w:val="-4"/>
              </w:rPr>
              <w:t xml:space="preserve"> </w:t>
            </w:r>
            <w:r>
              <w:t>exterior</w:t>
            </w:r>
            <w:r>
              <w:rPr>
                <w:spacing w:val="-4"/>
              </w:rPr>
              <w:t xml:space="preserve"> </w:t>
            </w:r>
            <w:r>
              <w:t>door</w:t>
            </w:r>
            <w:r>
              <w:rPr>
                <w:spacing w:val="-4"/>
              </w:rPr>
              <w:t xml:space="preserve"> </w:t>
            </w:r>
            <w:r>
              <w:t>hardware in compliance with federal, state, provincial, and local building, life safety, and accessibility requirements.</w:t>
            </w:r>
          </w:p>
          <w:p w14:paraId="0B238AD9" w14:textId="77777777" w:rsidR="00A760F3" w:rsidRDefault="00A23B45">
            <w:pPr>
              <w:pStyle w:val="TableParagraph"/>
              <w:rPr>
                <w:b/>
              </w:rPr>
            </w:pPr>
            <w:r>
              <w:rPr>
                <w:b/>
              </w:rPr>
              <w:t>Aluminum</w:t>
            </w:r>
            <w:r>
              <w:rPr>
                <w:b/>
                <w:spacing w:val="-8"/>
              </w:rPr>
              <w:t xml:space="preserve"> </w:t>
            </w:r>
            <w:r>
              <w:rPr>
                <w:b/>
                <w:spacing w:val="-2"/>
              </w:rPr>
              <w:t>Storefront:</w:t>
            </w:r>
          </w:p>
          <w:p w14:paraId="0B238ADA" w14:textId="77777777" w:rsidR="00A760F3" w:rsidRDefault="00A760F3">
            <w:pPr>
              <w:pStyle w:val="TableParagraph"/>
              <w:spacing w:before="1"/>
              <w:ind w:left="0"/>
              <w:rPr>
                <w:sz w:val="25"/>
              </w:rPr>
            </w:pPr>
          </w:p>
          <w:p w14:paraId="0B238ADB" w14:textId="77777777" w:rsidR="00A760F3" w:rsidRDefault="00A23B45">
            <w:pPr>
              <w:pStyle w:val="TableParagraph"/>
              <w:spacing w:line="259" w:lineRule="auto"/>
              <w:ind w:right="115"/>
            </w:pPr>
            <w:r>
              <w:t>Weather</w:t>
            </w:r>
            <w:r>
              <w:rPr>
                <w:spacing w:val="-6"/>
              </w:rPr>
              <w:t xml:space="preserve"> </w:t>
            </w:r>
            <w:r>
              <w:t>stripping:</w:t>
            </w:r>
            <w:r>
              <w:rPr>
                <w:spacing w:val="-4"/>
              </w:rPr>
              <w:t xml:space="preserve"> </w:t>
            </w:r>
            <w:r>
              <w:t>Hard-backed</w:t>
            </w:r>
            <w:r>
              <w:rPr>
                <w:spacing w:val="-5"/>
              </w:rPr>
              <w:t xml:space="preserve"> </w:t>
            </w:r>
            <w:r>
              <w:t>poly</w:t>
            </w:r>
            <w:r>
              <w:rPr>
                <w:spacing w:val="-4"/>
              </w:rPr>
              <w:t xml:space="preserve"> </w:t>
            </w:r>
            <w:r>
              <w:t>pile</w:t>
            </w:r>
            <w:r>
              <w:rPr>
                <w:spacing w:val="-6"/>
              </w:rPr>
              <w:t xml:space="preserve"> </w:t>
            </w:r>
            <w:r>
              <w:t>in</w:t>
            </w:r>
            <w:r>
              <w:rPr>
                <w:spacing w:val="-5"/>
              </w:rPr>
              <w:t xml:space="preserve"> </w:t>
            </w:r>
            <w:r>
              <w:t>door</w:t>
            </w:r>
            <w:r>
              <w:rPr>
                <w:spacing w:val="-4"/>
              </w:rPr>
              <w:t xml:space="preserve"> </w:t>
            </w:r>
            <w:r>
              <w:t>and/or</w:t>
            </w:r>
            <w:r>
              <w:rPr>
                <w:spacing w:val="-4"/>
              </w:rPr>
              <w:t xml:space="preserve"> </w:t>
            </w:r>
            <w:r>
              <w:t>frame Threshold: Extruded aluminum with ribbed surface</w:t>
            </w:r>
          </w:p>
          <w:p w14:paraId="0B238ADC" w14:textId="77777777" w:rsidR="00A760F3" w:rsidRDefault="00A23B45">
            <w:pPr>
              <w:pStyle w:val="TableParagraph"/>
              <w:spacing w:before="1" w:line="256" w:lineRule="auto"/>
              <w:ind w:right="1857"/>
            </w:pPr>
            <w:r>
              <w:t>Sill Sweeps: Brush strip, concealed</w:t>
            </w:r>
            <w:r>
              <w:rPr>
                <w:spacing w:val="80"/>
              </w:rPr>
              <w:t xml:space="preserve"> </w:t>
            </w:r>
            <w:r>
              <w:t>Pivoting/Hinging:</w:t>
            </w:r>
            <w:r>
              <w:rPr>
                <w:spacing w:val="-8"/>
              </w:rPr>
              <w:t xml:space="preserve"> </w:t>
            </w:r>
            <w:r>
              <w:t>Offset</w:t>
            </w:r>
            <w:r>
              <w:rPr>
                <w:spacing w:val="-9"/>
              </w:rPr>
              <w:t xml:space="preserve"> </w:t>
            </w:r>
            <w:r>
              <w:t>pivot;</w:t>
            </w:r>
            <w:r>
              <w:rPr>
                <w:spacing w:val="-8"/>
              </w:rPr>
              <w:t xml:space="preserve"> </w:t>
            </w:r>
            <w:r>
              <w:t>top</w:t>
            </w:r>
            <w:r>
              <w:rPr>
                <w:spacing w:val="-8"/>
              </w:rPr>
              <w:t xml:space="preserve"> </w:t>
            </w:r>
            <w:r>
              <w:t>and</w:t>
            </w:r>
            <w:r>
              <w:rPr>
                <w:spacing w:val="-8"/>
              </w:rPr>
              <w:t xml:space="preserve"> </w:t>
            </w:r>
            <w:r>
              <w:t>intermediate</w:t>
            </w:r>
          </w:p>
          <w:p w14:paraId="0B238ADD" w14:textId="77777777" w:rsidR="00A760F3" w:rsidRDefault="00A23B45">
            <w:pPr>
              <w:pStyle w:val="TableParagraph"/>
              <w:spacing w:before="4" w:line="259" w:lineRule="auto"/>
            </w:pPr>
            <w:r>
              <w:t>Closers:</w:t>
            </w:r>
            <w:r>
              <w:rPr>
                <w:spacing w:val="-4"/>
              </w:rPr>
              <w:t xml:space="preserve"> </w:t>
            </w:r>
            <w:r>
              <w:t>Dorma</w:t>
            </w:r>
            <w:r>
              <w:rPr>
                <w:spacing w:val="-5"/>
              </w:rPr>
              <w:t xml:space="preserve"> </w:t>
            </w:r>
            <w:r>
              <w:t>BTS</w:t>
            </w:r>
            <w:r>
              <w:rPr>
                <w:spacing w:val="-6"/>
              </w:rPr>
              <w:t xml:space="preserve"> </w:t>
            </w:r>
            <w:r>
              <w:t>80</w:t>
            </w:r>
            <w:r>
              <w:rPr>
                <w:spacing w:val="-4"/>
              </w:rPr>
              <w:t xml:space="preserve"> </w:t>
            </w:r>
            <w:r>
              <w:t>NHO;</w:t>
            </w:r>
            <w:r>
              <w:rPr>
                <w:spacing w:val="-2"/>
              </w:rPr>
              <w:t xml:space="preserve"> </w:t>
            </w:r>
            <w:r>
              <w:t>concealed</w:t>
            </w:r>
            <w:r>
              <w:rPr>
                <w:spacing w:val="-4"/>
              </w:rPr>
              <w:t xml:space="preserve"> </w:t>
            </w:r>
            <w:r>
              <w:t>floor</w:t>
            </w:r>
            <w:r>
              <w:rPr>
                <w:spacing w:val="-5"/>
              </w:rPr>
              <w:t xml:space="preserve"> </w:t>
            </w:r>
            <w:r>
              <w:t>closer;</w:t>
            </w:r>
            <w:r>
              <w:rPr>
                <w:spacing w:val="-4"/>
              </w:rPr>
              <w:t xml:space="preserve"> </w:t>
            </w:r>
            <w:r>
              <w:t>single</w:t>
            </w:r>
            <w:r>
              <w:rPr>
                <w:spacing w:val="-2"/>
              </w:rPr>
              <w:t xml:space="preserve"> </w:t>
            </w:r>
            <w:r>
              <w:t>acting;</w:t>
            </w:r>
            <w:r>
              <w:rPr>
                <w:spacing w:val="-4"/>
              </w:rPr>
              <w:t xml:space="preserve"> </w:t>
            </w:r>
            <w:r>
              <w:t xml:space="preserve">offset </w:t>
            </w:r>
            <w:r>
              <w:rPr>
                <w:spacing w:val="-2"/>
              </w:rPr>
              <w:t>pivot</w:t>
            </w:r>
          </w:p>
          <w:p w14:paraId="0B238ADE" w14:textId="77777777" w:rsidR="00A760F3" w:rsidRDefault="00A23B45">
            <w:pPr>
              <w:pStyle w:val="TableParagraph"/>
              <w:spacing w:line="256" w:lineRule="auto"/>
              <w:ind w:right="115"/>
            </w:pPr>
            <w:r>
              <w:t>Latches/Strike:</w:t>
            </w:r>
            <w:r>
              <w:rPr>
                <w:spacing w:val="-6"/>
              </w:rPr>
              <w:t xml:space="preserve"> </w:t>
            </w:r>
            <w:r>
              <w:t>Adams-Rite</w:t>
            </w:r>
            <w:r>
              <w:rPr>
                <w:spacing w:val="-7"/>
              </w:rPr>
              <w:t xml:space="preserve"> </w:t>
            </w:r>
            <w:r>
              <w:t>MS1830</w:t>
            </w:r>
            <w:r>
              <w:rPr>
                <w:spacing w:val="-6"/>
              </w:rPr>
              <w:t xml:space="preserve"> </w:t>
            </w:r>
            <w:r>
              <w:t>with</w:t>
            </w:r>
            <w:r>
              <w:rPr>
                <w:spacing w:val="-6"/>
              </w:rPr>
              <w:t xml:space="preserve"> </w:t>
            </w:r>
            <w:r>
              <w:t>provisions</w:t>
            </w:r>
            <w:r>
              <w:rPr>
                <w:spacing w:val="-5"/>
              </w:rPr>
              <w:t xml:space="preserve"> </w:t>
            </w:r>
            <w:r>
              <w:t>for</w:t>
            </w:r>
            <w:r>
              <w:rPr>
                <w:spacing w:val="-5"/>
              </w:rPr>
              <w:t xml:space="preserve"> </w:t>
            </w:r>
            <w:r>
              <w:t>keyed</w:t>
            </w:r>
            <w:r>
              <w:rPr>
                <w:spacing w:val="-6"/>
              </w:rPr>
              <w:t xml:space="preserve"> </w:t>
            </w:r>
            <w:r>
              <w:t>cylinders on interior face only; mount to bottom rail</w:t>
            </w:r>
          </w:p>
          <w:p w14:paraId="0B238ADF" w14:textId="77777777" w:rsidR="00A760F3" w:rsidRDefault="00A23B45">
            <w:pPr>
              <w:pStyle w:val="TableParagraph"/>
              <w:spacing w:before="4" w:line="259" w:lineRule="auto"/>
              <w:ind w:right="151"/>
            </w:pPr>
            <w:r>
              <w:t>Keying:</w:t>
            </w:r>
            <w:r>
              <w:rPr>
                <w:spacing w:val="-4"/>
              </w:rPr>
              <w:t xml:space="preserve"> </w:t>
            </w:r>
            <w:r>
              <w:t>All</w:t>
            </w:r>
            <w:r>
              <w:rPr>
                <w:spacing w:val="-3"/>
              </w:rPr>
              <w:t xml:space="preserve"> </w:t>
            </w:r>
            <w:r>
              <w:t>lockset</w:t>
            </w:r>
            <w:r>
              <w:rPr>
                <w:spacing w:val="-2"/>
              </w:rPr>
              <w:t xml:space="preserve"> </w:t>
            </w:r>
            <w:r>
              <w:t>and</w:t>
            </w:r>
            <w:r>
              <w:rPr>
                <w:spacing w:val="-4"/>
              </w:rPr>
              <w:t xml:space="preserve"> </w:t>
            </w:r>
            <w:r>
              <w:t>deadbolts</w:t>
            </w:r>
            <w:r>
              <w:rPr>
                <w:spacing w:val="-3"/>
              </w:rPr>
              <w:t xml:space="preserve"> </w:t>
            </w:r>
            <w:r>
              <w:t>shall</w:t>
            </w:r>
            <w:r>
              <w:rPr>
                <w:spacing w:val="-3"/>
              </w:rPr>
              <w:t xml:space="preserve"> </w:t>
            </w:r>
            <w:r>
              <w:t>be</w:t>
            </w:r>
            <w:r>
              <w:rPr>
                <w:spacing w:val="-5"/>
              </w:rPr>
              <w:t xml:space="preserve"> </w:t>
            </w:r>
            <w:r>
              <w:t>keyed</w:t>
            </w:r>
            <w:r>
              <w:rPr>
                <w:spacing w:val="-6"/>
              </w:rPr>
              <w:t xml:space="preserve"> </w:t>
            </w:r>
            <w:r>
              <w:t>as</w:t>
            </w:r>
            <w:r>
              <w:rPr>
                <w:spacing w:val="-3"/>
              </w:rPr>
              <w:t xml:space="preserve"> </w:t>
            </w:r>
            <w:r>
              <w:t>directed</w:t>
            </w:r>
            <w:r>
              <w:rPr>
                <w:spacing w:val="-4"/>
              </w:rPr>
              <w:t xml:space="preserve"> </w:t>
            </w:r>
            <w:r>
              <w:t>by</w:t>
            </w:r>
            <w:r>
              <w:rPr>
                <w:spacing w:val="-4"/>
              </w:rPr>
              <w:t xml:space="preserve"> </w:t>
            </w:r>
            <w:r>
              <w:t xml:space="preserve">owner Push/Pulls: Arcadia Radius Push-Pull Set; straight pull option; clear </w:t>
            </w:r>
            <w:r>
              <w:rPr>
                <w:spacing w:val="-2"/>
              </w:rPr>
              <w:t>finish</w:t>
            </w:r>
          </w:p>
          <w:p w14:paraId="0B238AE0" w14:textId="77777777" w:rsidR="00A760F3" w:rsidRDefault="00A23B45">
            <w:pPr>
              <w:pStyle w:val="TableParagraph"/>
              <w:spacing w:before="1"/>
            </w:pPr>
            <w:r>
              <w:t>Cylinder</w:t>
            </w:r>
            <w:r>
              <w:rPr>
                <w:spacing w:val="-5"/>
              </w:rPr>
              <w:t xml:space="preserve"> </w:t>
            </w:r>
            <w:r>
              <w:rPr>
                <w:spacing w:val="-2"/>
              </w:rPr>
              <w:t>Guard</w:t>
            </w:r>
          </w:p>
          <w:p w14:paraId="0B238AE1" w14:textId="77777777" w:rsidR="00A760F3" w:rsidRDefault="00A23B45">
            <w:pPr>
              <w:pStyle w:val="TableParagraph"/>
              <w:spacing w:before="20" w:line="259" w:lineRule="auto"/>
            </w:pPr>
            <w:r>
              <w:t>Transom</w:t>
            </w:r>
            <w:r>
              <w:rPr>
                <w:spacing w:val="-5"/>
              </w:rPr>
              <w:t xml:space="preserve"> </w:t>
            </w:r>
            <w:r>
              <w:t>Decal:</w:t>
            </w:r>
            <w:r>
              <w:rPr>
                <w:spacing w:val="-3"/>
              </w:rPr>
              <w:t xml:space="preserve"> </w:t>
            </w:r>
            <w:r>
              <w:t>("THIS</w:t>
            </w:r>
            <w:r>
              <w:rPr>
                <w:spacing w:val="-5"/>
              </w:rPr>
              <w:t xml:space="preserve"> </w:t>
            </w:r>
            <w:r>
              <w:t>DOOR</w:t>
            </w:r>
            <w:r>
              <w:rPr>
                <w:spacing w:val="-4"/>
              </w:rPr>
              <w:t xml:space="preserve"> </w:t>
            </w:r>
            <w:r>
              <w:t>TO</w:t>
            </w:r>
            <w:r>
              <w:rPr>
                <w:spacing w:val="-6"/>
              </w:rPr>
              <w:t xml:space="preserve"> </w:t>
            </w:r>
            <w:r>
              <w:t>REMAIN</w:t>
            </w:r>
            <w:r>
              <w:rPr>
                <w:spacing w:val="-5"/>
              </w:rPr>
              <w:t xml:space="preserve"> </w:t>
            </w:r>
            <w:r>
              <w:t>UNLOCKED</w:t>
            </w:r>
            <w:r>
              <w:rPr>
                <w:spacing w:val="-5"/>
              </w:rPr>
              <w:t xml:space="preserve"> </w:t>
            </w:r>
            <w:r>
              <w:t>DURING</w:t>
            </w:r>
            <w:r>
              <w:rPr>
                <w:spacing w:val="-4"/>
              </w:rPr>
              <w:t xml:space="preserve"> </w:t>
            </w:r>
            <w:r>
              <w:t>BUSINESS HOURS" )</w:t>
            </w:r>
          </w:p>
          <w:p w14:paraId="0B238AE2" w14:textId="77777777" w:rsidR="00A760F3" w:rsidRDefault="00A760F3">
            <w:pPr>
              <w:pStyle w:val="TableParagraph"/>
              <w:spacing w:before="10"/>
              <w:ind w:left="0"/>
              <w:rPr>
                <w:sz w:val="23"/>
              </w:rPr>
            </w:pPr>
          </w:p>
          <w:p w14:paraId="0B238AE3" w14:textId="77777777" w:rsidR="00A760F3" w:rsidRDefault="00A23B45">
            <w:pPr>
              <w:pStyle w:val="TableParagraph"/>
              <w:rPr>
                <w:b/>
              </w:rPr>
            </w:pPr>
            <w:r>
              <w:rPr>
                <w:b/>
              </w:rPr>
              <w:t>Exterior</w:t>
            </w:r>
            <w:r>
              <w:rPr>
                <w:b/>
                <w:spacing w:val="-8"/>
              </w:rPr>
              <w:t xml:space="preserve"> </w:t>
            </w:r>
            <w:r>
              <w:rPr>
                <w:b/>
              </w:rPr>
              <w:t>Service</w:t>
            </w:r>
            <w:r>
              <w:rPr>
                <w:b/>
                <w:spacing w:val="-6"/>
              </w:rPr>
              <w:t xml:space="preserve"> </w:t>
            </w:r>
            <w:r>
              <w:rPr>
                <w:b/>
                <w:spacing w:val="-2"/>
              </w:rPr>
              <w:t>Door:</w:t>
            </w:r>
          </w:p>
          <w:p w14:paraId="0B238AE4" w14:textId="77777777" w:rsidR="00A760F3" w:rsidRDefault="00A760F3">
            <w:pPr>
              <w:pStyle w:val="TableParagraph"/>
              <w:spacing w:before="4"/>
              <w:ind w:left="0"/>
              <w:rPr>
                <w:sz w:val="25"/>
              </w:rPr>
            </w:pPr>
          </w:p>
          <w:p w14:paraId="0B238AE5" w14:textId="77777777" w:rsidR="00A760F3" w:rsidRDefault="00A23B45">
            <w:pPr>
              <w:pStyle w:val="TableParagraph"/>
              <w:spacing w:before="1"/>
            </w:pPr>
            <w:r>
              <w:t>Threshold:</w:t>
            </w:r>
            <w:r>
              <w:rPr>
                <w:spacing w:val="-5"/>
              </w:rPr>
              <w:t xml:space="preserve"> </w:t>
            </w:r>
            <w:r>
              <w:t>National</w:t>
            </w:r>
            <w:r>
              <w:rPr>
                <w:spacing w:val="-3"/>
              </w:rPr>
              <w:t xml:space="preserve"> </w:t>
            </w:r>
            <w:r>
              <w:t>Guard</w:t>
            </w:r>
            <w:r>
              <w:rPr>
                <w:spacing w:val="-7"/>
              </w:rPr>
              <w:t xml:space="preserve"> </w:t>
            </w:r>
            <w:r>
              <w:t>-</w:t>
            </w:r>
            <w:r>
              <w:rPr>
                <w:spacing w:val="-3"/>
              </w:rPr>
              <w:t xml:space="preserve"> </w:t>
            </w:r>
            <w:r>
              <w:t>325</w:t>
            </w:r>
            <w:r>
              <w:rPr>
                <w:spacing w:val="-3"/>
              </w:rPr>
              <w:t xml:space="preserve"> </w:t>
            </w:r>
            <w:r>
              <w:t>Half</w:t>
            </w:r>
            <w:r>
              <w:rPr>
                <w:spacing w:val="-3"/>
              </w:rPr>
              <w:t xml:space="preserve"> </w:t>
            </w:r>
            <w:r>
              <w:t>Saddle</w:t>
            </w:r>
            <w:r>
              <w:rPr>
                <w:spacing w:val="-5"/>
              </w:rPr>
              <w:t xml:space="preserve"> </w:t>
            </w:r>
            <w:r>
              <w:rPr>
                <w:spacing w:val="-2"/>
              </w:rPr>
              <w:t>Threshold</w:t>
            </w:r>
          </w:p>
          <w:p w14:paraId="0B238AE6" w14:textId="77777777" w:rsidR="00A760F3" w:rsidRDefault="00A23B45">
            <w:pPr>
              <w:pStyle w:val="TableParagraph"/>
              <w:spacing w:line="290" w:lineRule="atLeast"/>
            </w:pPr>
            <w:r>
              <w:t>Securing</w:t>
            </w:r>
            <w:r>
              <w:rPr>
                <w:spacing w:val="-5"/>
              </w:rPr>
              <w:t xml:space="preserve"> </w:t>
            </w:r>
            <w:r>
              <w:t>device:</w:t>
            </w:r>
            <w:r>
              <w:rPr>
                <w:spacing w:val="-3"/>
              </w:rPr>
              <w:t xml:space="preserve"> </w:t>
            </w:r>
            <w:r>
              <w:t>Falcon</w:t>
            </w:r>
            <w:r>
              <w:rPr>
                <w:spacing w:val="-7"/>
              </w:rPr>
              <w:t xml:space="preserve"> </w:t>
            </w:r>
            <w:r>
              <w:t>Lock</w:t>
            </w:r>
            <w:r>
              <w:rPr>
                <w:spacing w:val="-3"/>
              </w:rPr>
              <w:t xml:space="preserve"> </w:t>
            </w:r>
            <w:r>
              <w:t>-</w:t>
            </w:r>
            <w:r>
              <w:rPr>
                <w:spacing w:val="-4"/>
              </w:rPr>
              <w:t xml:space="preserve"> </w:t>
            </w:r>
            <w:r>
              <w:t>C607</w:t>
            </w:r>
            <w:r>
              <w:rPr>
                <w:spacing w:val="-3"/>
              </w:rPr>
              <w:t xml:space="preserve"> </w:t>
            </w:r>
            <w:r>
              <w:t>7-Pin</w:t>
            </w:r>
            <w:r>
              <w:rPr>
                <w:spacing w:val="-5"/>
              </w:rPr>
              <w:t xml:space="preserve"> </w:t>
            </w:r>
            <w:r>
              <w:t>Core</w:t>
            </w:r>
            <w:r>
              <w:rPr>
                <w:spacing w:val="-6"/>
              </w:rPr>
              <w:t xml:space="preserve"> </w:t>
            </w:r>
            <w:r>
              <w:t>Combination</w:t>
            </w:r>
            <w:r>
              <w:rPr>
                <w:spacing w:val="-5"/>
              </w:rPr>
              <w:t xml:space="preserve"> </w:t>
            </w:r>
            <w:r>
              <w:t>"A"</w:t>
            </w:r>
            <w:r>
              <w:rPr>
                <w:spacing w:val="-4"/>
              </w:rPr>
              <w:t xml:space="preserve"> </w:t>
            </w:r>
            <w:r>
              <w:t>Keyway Securing</w:t>
            </w:r>
            <w:r>
              <w:rPr>
                <w:spacing w:val="-5"/>
              </w:rPr>
              <w:t xml:space="preserve"> </w:t>
            </w:r>
            <w:r>
              <w:t>device:</w:t>
            </w:r>
            <w:r>
              <w:rPr>
                <w:spacing w:val="-4"/>
              </w:rPr>
              <w:t xml:space="preserve"> </w:t>
            </w:r>
            <w:r>
              <w:t>Sur-Lock</w:t>
            </w:r>
            <w:r>
              <w:rPr>
                <w:spacing w:val="-3"/>
              </w:rPr>
              <w:t xml:space="preserve"> </w:t>
            </w:r>
            <w:r>
              <w:t>-</w:t>
            </w:r>
            <w:r>
              <w:rPr>
                <w:spacing w:val="-7"/>
              </w:rPr>
              <w:t xml:space="preserve"> </w:t>
            </w:r>
            <w:r>
              <w:t>I/O</w:t>
            </w:r>
            <w:r>
              <w:rPr>
                <w:spacing w:val="-5"/>
              </w:rPr>
              <w:t xml:space="preserve"> </w:t>
            </w:r>
            <w:r>
              <w:t>2000L-03IC</w:t>
            </w:r>
            <w:r>
              <w:rPr>
                <w:spacing w:val="-4"/>
              </w:rPr>
              <w:t xml:space="preserve"> </w:t>
            </w:r>
            <w:r>
              <w:t>Auto</w:t>
            </w:r>
            <w:r>
              <w:rPr>
                <w:spacing w:val="-4"/>
              </w:rPr>
              <w:t xml:space="preserve"> </w:t>
            </w:r>
            <w:r>
              <w:t>Locking</w:t>
            </w:r>
            <w:r>
              <w:rPr>
                <w:spacing w:val="-5"/>
              </w:rPr>
              <w:t xml:space="preserve"> </w:t>
            </w:r>
            <w:r>
              <w:t>Door</w:t>
            </w:r>
            <w:r>
              <w:rPr>
                <w:spacing w:val="-4"/>
              </w:rPr>
              <w:t xml:space="preserve"> </w:t>
            </w:r>
            <w:r>
              <w:t>Alarm,</w:t>
            </w:r>
            <w:r>
              <w:rPr>
                <w:spacing w:val="-5"/>
              </w:rPr>
              <w:t xml:space="preserve"> IC;</w:t>
            </w:r>
          </w:p>
        </w:tc>
      </w:tr>
    </w:tbl>
    <w:p w14:paraId="0B238AE8" w14:textId="77777777" w:rsidR="00A760F3" w:rsidRDefault="00A760F3">
      <w:pPr>
        <w:spacing w:line="290" w:lineRule="atLeast"/>
        <w:sectPr w:rsidR="00A760F3" w:rsidSect="00417544">
          <w:type w:val="continuous"/>
          <w:pgSz w:w="12240" w:h="15840"/>
          <w:pgMar w:top="1460" w:right="980" w:bottom="1020" w:left="940" w:header="727" w:footer="820"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AEC" w14:textId="77777777">
        <w:trPr>
          <w:trHeight w:val="620"/>
        </w:trPr>
        <w:tc>
          <w:tcPr>
            <w:tcW w:w="1214" w:type="dxa"/>
          </w:tcPr>
          <w:p w14:paraId="0B238AE9" w14:textId="77777777" w:rsidR="00A760F3" w:rsidRDefault="00A23B45">
            <w:pPr>
              <w:pStyle w:val="TableParagraph"/>
              <w:spacing w:before="174"/>
              <w:ind w:left="97"/>
              <w:rPr>
                <w:b/>
              </w:rPr>
            </w:pPr>
            <w:r>
              <w:rPr>
                <w:b/>
                <w:spacing w:val="-5"/>
              </w:rPr>
              <w:lastRenderedPageBreak/>
              <w:t>CSI</w:t>
            </w:r>
          </w:p>
        </w:tc>
        <w:tc>
          <w:tcPr>
            <w:tcW w:w="2016" w:type="dxa"/>
          </w:tcPr>
          <w:p w14:paraId="0B238AEA" w14:textId="77777777" w:rsidR="00A760F3" w:rsidRDefault="00A23B45">
            <w:pPr>
              <w:pStyle w:val="TableParagraph"/>
              <w:spacing w:before="174"/>
              <w:rPr>
                <w:b/>
              </w:rPr>
            </w:pPr>
            <w:r>
              <w:rPr>
                <w:b/>
                <w:spacing w:val="-2"/>
              </w:rPr>
              <w:t>Scope/Category</w:t>
            </w:r>
          </w:p>
        </w:tc>
        <w:tc>
          <w:tcPr>
            <w:tcW w:w="6650" w:type="dxa"/>
          </w:tcPr>
          <w:p w14:paraId="0B238AEB" w14:textId="77777777" w:rsidR="00A760F3" w:rsidRDefault="00A23B45">
            <w:pPr>
              <w:pStyle w:val="TableParagraph"/>
              <w:spacing w:before="174"/>
              <w:rPr>
                <w:b/>
              </w:rPr>
            </w:pPr>
            <w:r>
              <w:rPr>
                <w:b/>
                <w:spacing w:val="-2"/>
              </w:rPr>
              <w:t>Details</w:t>
            </w:r>
          </w:p>
        </w:tc>
      </w:tr>
      <w:tr w:rsidR="00A760F3" w14:paraId="0B238AF9" w14:textId="77777777">
        <w:trPr>
          <w:trHeight w:val="5257"/>
        </w:trPr>
        <w:tc>
          <w:tcPr>
            <w:tcW w:w="1214" w:type="dxa"/>
          </w:tcPr>
          <w:p w14:paraId="0B238AED" w14:textId="77777777" w:rsidR="00A760F3" w:rsidRDefault="00A760F3">
            <w:pPr>
              <w:pStyle w:val="TableParagraph"/>
              <w:ind w:left="0"/>
              <w:rPr>
                <w:rFonts w:ascii="Times New Roman"/>
                <w:sz w:val="20"/>
              </w:rPr>
            </w:pPr>
          </w:p>
        </w:tc>
        <w:tc>
          <w:tcPr>
            <w:tcW w:w="2016" w:type="dxa"/>
          </w:tcPr>
          <w:p w14:paraId="0B238AEE" w14:textId="77777777" w:rsidR="00A760F3" w:rsidRDefault="00A760F3">
            <w:pPr>
              <w:pStyle w:val="TableParagraph"/>
              <w:ind w:left="0"/>
              <w:rPr>
                <w:rFonts w:ascii="Times New Roman"/>
                <w:sz w:val="20"/>
              </w:rPr>
            </w:pPr>
          </w:p>
        </w:tc>
        <w:tc>
          <w:tcPr>
            <w:tcW w:w="6650" w:type="dxa"/>
          </w:tcPr>
          <w:p w14:paraId="0B238AEF" w14:textId="77777777" w:rsidR="00A760F3" w:rsidRDefault="00A23B45">
            <w:pPr>
              <w:pStyle w:val="TableParagraph"/>
              <w:spacing w:before="171"/>
            </w:pPr>
            <w:r>
              <w:t>No</w:t>
            </w:r>
            <w:r>
              <w:rPr>
                <w:spacing w:val="-2"/>
              </w:rPr>
              <w:t xml:space="preserve"> </w:t>
            </w:r>
            <w:r>
              <w:t>CTR</w:t>
            </w:r>
            <w:r>
              <w:rPr>
                <w:spacing w:val="-4"/>
              </w:rPr>
              <w:t xml:space="preserve"> </w:t>
            </w:r>
            <w:r>
              <w:t>Includes</w:t>
            </w:r>
            <w:r>
              <w:rPr>
                <w:spacing w:val="-2"/>
              </w:rPr>
              <w:t xml:space="preserve"> </w:t>
            </w:r>
            <w:r>
              <w:t>-</w:t>
            </w:r>
            <w:r>
              <w:rPr>
                <w:spacing w:val="-5"/>
              </w:rPr>
              <w:t xml:space="preserve"> </w:t>
            </w:r>
            <w:r>
              <w:t>Mortise</w:t>
            </w:r>
            <w:r>
              <w:rPr>
                <w:spacing w:val="-5"/>
              </w:rPr>
              <w:t xml:space="preserve"> </w:t>
            </w:r>
            <w:r>
              <w:rPr>
                <w:spacing w:val="-2"/>
              </w:rPr>
              <w:t>Cylinder</w:t>
            </w:r>
          </w:p>
          <w:p w14:paraId="0B238AF0" w14:textId="77777777" w:rsidR="00A760F3" w:rsidRDefault="00A23B45">
            <w:pPr>
              <w:pStyle w:val="TableParagraph"/>
              <w:spacing w:before="22" w:line="259" w:lineRule="auto"/>
              <w:ind w:right="1857"/>
            </w:pPr>
            <w:r>
              <w:t>Closer:</w:t>
            </w:r>
            <w:r>
              <w:rPr>
                <w:spacing w:val="-6"/>
              </w:rPr>
              <w:t xml:space="preserve"> </w:t>
            </w:r>
            <w:r>
              <w:t>Dorma</w:t>
            </w:r>
            <w:r>
              <w:rPr>
                <w:spacing w:val="-5"/>
              </w:rPr>
              <w:t xml:space="preserve"> </w:t>
            </w:r>
            <w:r>
              <w:t>-</w:t>
            </w:r>
            <w:r>
              <w:rPr>
                <w:spacing w:val="-8"/>
              </w:rPr>
              <w:t xml:space="preserve"> </w:t>
            </w:r>
            <w:r>
              <w:t>8916</w:t>
            </w:r>
            <w:r>
              <w:rPr>
                <w:spacing w:val="-6"/>
              </w:rPr>
              <w:t xml:space="preserve"> </w:t>
            </w:r>
            <w:r>
              <w:t>Door</w:t>
            </w:r>
            <w:r>
              <w:rPr>
                <w:spacing w:val="-7"/>
              </w:rPr>
              <w:t xml:space="preserve"> </w:t>
            </w:r>
            <w:r>
              <w:t>Closer</w:t>
            </w:r>
            <w:r>
              <w:rPr>
                <w:spacing w:val="-7"/>
              </w:rPr>
              <w:t xml:space="preserve"> </w:t>
            </w:r>
            <w:r>
              <w:t>8916</w:t>
            </w:r>
            <w:r>
              <w:rPr>
                <w:spacing w:val="-4"/>
              </w:rPr>
              <w:t xml:space="preserve"> </w:t>
            </w:r>
            <w:r>
              <w:t>AF89P Kickplate: Rockwood - 10” Kickplate</w:t>
            </w:r>
          </w:p>
          <w:p w14:paraId="0B238AF1" w14:textId="77777777" w:rsidR="00A760F3" w:rsidRDefault="00A23B45">
            <w:pPr>
              <w:pStyle w:val="TableParagraph"/>
              <w:spacing w:before="1"/>
            </w:pPr>
            <w:r>
              <w:t>Peep</w:t>
            </w:r>
            <w:r>
              <w:rPr>
                <w:spacing w:val="-4"/>
              </w:rPr>
              <w:t xml:space="preserve"> </w:t>
            </w:r>
            <w:r>
              <w:t>Hole:</w:t>
            </w:r>
            <w:r>
              <w:rPr>
                <w:spacing w:val="-2"/>
              </w:rPr>
              <w:t xml:space="preserve"> </w:t>
            </w:r>
            <w:r>
              <w:t>DS-6</w:t>
            </w:r>
            <w:r>
              <w:rPr>
                <w:spacing w:val="-2"/>
              </w:rPr>
              <w:t xml:space="preserve"> </w:t>
            </w:r>
            <w:r>
              <w:t>Door</w:t>
            </w:r>
            <w:r>
              <w:rPr>
                <w:spacing w:val="-3"/>
              </w:rPr>
              <w:t xml:space="preserve"> </w:t>
            </w:r>
            <w:r>
              <w:rPr>
                <w:spacing w:val="-5"/>
              </w:rPr>
              <w:t>Spy</w:t>
            </w:r>
          </w:p>
          <w:p w14:paraId="0B238AF2" w14:textId="77777777" w:rsidR="00A760F3" w:rsidRDefault="00A23B45">
            <w:pPr>
              <w:pStyle w:val="TableParagraph"/>
              <w:spacing w:before="19" w:line="259" w:lineRule="auto"/>
              <w:ind w:right="1981"/>
            </w:pPr>
            <w:r>
              <w:t xml:space="preserve">Door Bell: </w:t>
            </w:r>
            <w:proofErr w:type="spellStart"/>
            <w:r>
              <w:t>Nutone</w:t>
            </w:r>
            <w:proofErr w:type="spellEnd"/>
            <w:r>
              <w:t xml:space="preserve"> - MCV309NWHGL Door Bell Door</w:t>
            </w:r>
            <w:r>
              <w:rPr>
                <w:spacing w:val="-5"/>
              </w:rPr>
              <w:t xml:space="preserve"> </w:t>
            </w:r>
            <w:r>
              <w:t>Stop:</w:t>
            </w:r>
            <w:r>
              <w:rPr>
                <w:spacing w:val="-6"/>
              </w:rPr>
              <w:t xml:space="preserve"> </w:t>
            </w:r>
            <w:r>
              <w:t>Rockwood</w:t>
            </w:r>
            <w:r>
              <w:rPr>
                <w:spacing w:val="-7"/>
              </w:rPr>
              <w:t xml:space="preserve"> </w:t>
            </w:r>
            <w:r>
              <w:t>473</w:t>
            </w:r>
            <w:r>
              <w:rPr>
                <w:spacing w:val="-6"/>
              </w:rPr>
              <w:t xml:space="preserve"> </w:t>
            </w:r>
            <w:r>
              <w:t>Door</w:t>
            </w:r>
            <w:r>
              <w:rPr>
                <w:spacing w:val="-5"/>
              </w:rPr>
              <w:t xml:space="preserve"> </w:t>
            </w:r>
            <w:r>
              <w:t>Stop</w:t>
            </w:r>
            <w:r>
              <w:rPr>
                <w:spacing w:val="-7"/>
              </w:rPr>
              <w:t xml:space="preserve"> </w:t>
            </w:r>
            <w:r>
              <w:t>with</w:t>
            </w:r>
            <w:r>
              <w:rPr>
                <w:spacing w:val="-6"/>
              </w:rPr>
              <w:t xml:space="preserve"> </w:t>
            </w:r>
            <w:r>
              <w:t>Hook Miscellaneous: National Guard - 16A Rain Drip</w:t>
            </w:r>
          </w:p>
          <w:p w14:paraId="0B238AF3" w14:textId="77777777" w:rsidR="00A760F3" w:rsidRDefault="00A23B45">
            <w:pPr>
              <w:pStyle w:val="TableParagraph"/>
              <w:spacing w:before="1"/>
            </w:pPr>
            <w:r>
              <w:t>Miscellaneous:</w:t>
            </w:r>
            <w:r>
              <w:rPr>
                <w:spacing w:val="-5"/>
              </w:rPr>
              <w:t xml:space="preserve"> </w:t>
            </w:r>
            <w:r>
              <w:t>National</w:t>
            </w:r>
            <w:r>
              <w:rPr>
                <w:spacing w:val="-5"/>
              </w:rPr>
              <w:t xml:space="preserve"> </w:t>
            </w:r>
            <w:r>
              <w:t>Guard</w:t>
            </w:r>
            <w:r>
              <w:rPr>
                <w:spacing w:val="-6"/>
              </w:rPr>
              <w:t xml:space="preserve"> </w:t>
            </w:r>
            <w:r>
              <w:t>-</w:t>
            </w:r>
            <w:r>
              <w:rPr>
                <w:spacing w:val="-5"/>
              </w:rPr>
              <w:t xml:space="preserve"> </w:t>
            </w:r>
            <w:r>
              <w:t>137NA</w:t>
            </w:r>
            <w:r>
              <w:rPr>
                <w:spacing w:val="-8"/>
              </w:rPr>
              <w:t xml:space="preserve"> </w:t>
            </w:r>
            <w:r>
              <w:t>Weather</w:t>
            </w:r>
            <w:r>
              <w:rPr>
                <w:spacing w:val="-5"/>
              </w:rPr>
              <w:t xml:space="preserve"> </w:t>
            </w:r>
            <w:r>
              <w:rPr>
                <w:spacing w:val="-4"/>
              </w:rPr>
              <w:t>Strip</w:t>
            </w:r>
          </w:p>
          <w:p w14:paraId="0B238AF4" w14:textId="77777777" w:rsidR="00A760F3" w:rsidRDefault="00A760F3">
            <w:pPr>
              <w:pStyle w:val="TableParagraph"/>
              <w:spacing w:before="5"/>
              <w:ind w:left="0"/>
              <w:rPr>
                <w:sz w:val="25"/>
              </w:rPr>
            </w:pPr>
          </w:p>
          <w:p w14:paraId="0B238AF5" w14:textId="77777777" w:rsidR="00A760F3" w:rsidRDefault="00A23B45">
            <w:pPr>
              <w:pStyle w:val="TableParagraph"/>
              <w:spacing w:line="259" w:lineRule="auto"/>
            </w:pPr>
            <w:r>
              <w:t>Regional:</w:t>
            </w:r>
            <w:r>
              <w:rPr>
                <w:spacing w:val="-6"/>
              </w:rPr>
              <w:t xml:space="preserve"> </w:t>
            </w:r>
            <w:r>
              <w:t>Provide</w:t>
            </w:r>
            <w:r>
              <w:rPr>
                <w:spacing w:val="-4"/>
              </w:rPr>
              <w:t xml:space="preserve"> </w:t>
            </w:r>
            <w:r>
              <w:t>fly</w:t>
            </w:r>
            <w:r>
              <w:rPr>
                <w:spacing w:val="-4"/>
              </w:rPr>
              <w:t xml:space="preserve"> </w:t>
            </w:r>
            <w:r>
              <w:t>fan</w:t>
            </w:r>
            <w:r>
              <w:rPr>
                <w:spacing w:val="-6"/>
              </w:rPr>
              <w:t xml:space="preserve"> </w:t>
            </w:r>
            <w:r>
              <w:t>and</w:t>
            </w:r>
            <w:r>
              <w:rPr>
                <w:spacing w:val="-6"/>
              </w:rPr>
              <w:t xml:space="preserve"> </w:t>
            </w:r>
            <w:r>
              <w:t>associated</w:t>
            </w:r>
            <w:r>
              <w:rPr>
                <w:spacing w:val="-6"/>
              </w:rPr>
              <w:t xml:space="preserve"> </w:t>
            </w:r>
            <w:r>
              <w:t>power</w:t>
            </w:r>
            <w:r>
              <w:rPr>
                <w:spacing w:val="-5"/>
              </w:rPr>
              <w:t xml:space="preserve"> </w:t>
            </w:r>
            <w:r>
              <w:t>per</w:t>
            </w:r>
            <w:r>
              <w:rPr>
                <w:spacing w:val="-5"/>
              </w:rPr>
              <w:t xml:space="preserve"> </w:t>
            </w:r>
            <w:r>
              <w:t xml:space="preserve">jurisdictional </w:t>
            </w:r>
            <w:r>
              <w:rPr>
                <w:spacing w:val="-2"/>
              </w:rPr>
              <w:t>requirements</w:t>
            </w:r>
          </w:p>
          <w:p w14:paraId="0B238AF6" w14:textId="77777777" w:rsidR="00A760F3" w:rsidRDefault="00A23B45">
            <w:pPr>
              <w:pStyle w:val="TableParagraph"/>
              <w:spacing w:before="1"/>
              <w:rPr>
                <w:b/>
              </w:rPr>
            </w:pPr>
            <w:r>
              <w:rPr>
                <w:b/>
                <w:spacing w:val="-2"/>
              </w:rPr>
              <w:t>Finishes:</w:t>
            </w:r>
          </w:p>
          <w:p w14:paraId="0B238AF7" w14:textId="77777777" w:rsidR="00A760F3" w:rsidRDefault="00A23B45">
            <w:pPr>
              <w:pStyle w:val="TableParagraph"/>
              <w:spacing w:before="19"/>
            </w:pPr>
            <w:r>
              <w:t>General:</w:t>
            </w:r>
            <w:r>
              <w:rPr>
                <w:spacing w:val="-7"/>
              </w:rPr>
              <w:t xml:space="preserve"> </w:t>
            </w:r>
            <w:r>
              <w:t>US26D,</w:t>
            </w:r>
            <w:r>
              <w:rPr>
                <w:spacing w:val="-6"/>
              </w:rPr>
              <w:t xml:space="preserve"> </w:t>
            </w:r>
            <w:r>
              <w:t>Satin</w:t>
            </w:r>
            <w:r>
              <w:rPr>
                <w:spacing w:val="-6"/>
              </w:rPr>
              <w:t xml:space="preserve"> </w:t>
            </w:r>
            <w:r>
              <w:t>Chrome</w:t>
            </w:r>
            <w:r>
              <w:rPr>
                <w:spacing w:val="-6"/>
              </w:rPr>
              <w:t xml:space="preserve"> </w:t>
            </w:r>
            <w:r>
              <w:t>Plated,</w:t>
            </w:r>
            <w:r>
              <w:rPr>
                <w:spacing w:val="-4"/>
              </w:rPr>
              <w:t xml:space="preserve"> </w:t>
            </w:r>
            <w:r>
              <w:rPr>
                <w:spacing w:val="-2"/>
              </w:rPr>
              <w:t>except:</w:t>
            </w:r>
          </w:p>
          <w:p w14:paraId="0B238AF8" w14:textId="77777777" w:rsidR="00A760F3" w:rsidRDefault="00A23B45">
            <w:pPr>
              <w:pStyle w:val="TableParagraph"/>
              <w:spacing w:before="22" w:line="518" w:lineRule="auto"/>
              <w:ind w:right="515"/>
            </w:pPr>
            <w:r>
              <w:t>Push</w:t>
            </w:r>
            <w:r>
              <w:rPr>
                <w:spacing w:val="-5"/>
              </w:rPr>
              <w:t xml:space="preserve"> </w:t>
            </w:r>
            <w:r>
              <w:t>Plates,</w:t>
            </w:r>
            <w:r>
              <w:rPr>
                <w:spacing w:val="-6"/>
              </w:rPr>
              <w:t xml:space="preserve"> </w:t>
            </w:r>
            <w:r>
              <w:t>Door</w:t>
            </w:r>
            <w:r>
              <w:rPr>
                <w:spacing w:val="-6"/>
              </w:rPr>
              <w:t xml:space="preserve"> </w:t>
            </w:r>
            <w:r>
              <w:t>Pulls,</w:t>
            </w:r>
            <w:r>
              <w:rPr>
                <w:spacing w:val="-4"/>
              </w:rPr>
              <w:t xml:space="preserve"> </w:t>
            </w:r>
            <w:r>
              <w:t>Kickplates:</w:t>
            </w:r>
            <w:r>
              <w:rPr>
                <w:spacing w:val="-3"/>
              </w:rPr>
              <w:t xml:space="preserve"> </w:t>
            </w:r>
            <w:r>
              <w:t>US32D,</w:t>
            </w:r>
            <w:r>
              <w:rPr>
                <w:spacing w:val="-4"/>
              </w:rPr>
              <w:t xml:space="preserve"> </w:t>
            </w:r>
            <w:r>
              <w:t>Satin</w:t>
            </w:r>
            <w:r>
              <w:rPr>
                <w:spacing w:val="-5"/>
              </w:rPr>
              <w:t xml:space="preserve"> </w:t>
            </w:r>
            <w:r>
              <w:t>Stainless</w:t>
            </w:r>
            <w:r>
              <w:rPr>
                <w:spacing w:val="-4"/>
              </w:rPr>
              <w:t xml:space="preserve"> </w:t>
            </w:r>
            <w:r>
              <w:t>Steel Door Closers: 689/Sprayed Aluminum</w:t>
            </w:r>
          </w:p>
        </w:tc>
      </w:tr>
      <w:tr w:rsidR="00A760F3" w14:paraId="0B238B00" w14:textId="77777777">
        <w:trPr>
          <w:trHeight w:val="4966"/>
        </w:trPr>
        <w:tc>
          <w:tcPr>
            <w:tcW w:w="1214" w:type="dxa"/>
          </w:tcPr>
          <w:p w14:paraId="0B238AFA" w14:textId="77777777" w:rsidR="00A760F3" w:rsidRDefault="00A23B45">
            <w:pPr>
              <w:pStyle w:val="TableParagraph"/>
              <w:spacing w:before="171"/>
              <w:ind w:left="97"/>
            </w:pPr>
            <w:r>
              <w:rPr>
                <w:spacing w:val="-2"/>
              </w:rPr>
              <w:t>085000</w:t>
            </w:r>
          </w:p>
        </w:tc>
        <w:tc>
          <w:tcPr>
            <w:tcW w:w="2016" w:type="dxa"/>
          </w:tcPr>
          <w:p w14:paraId="0B238AFB" w14:textId="77777777" w:rsidR="00A760F3" w:rsidRDefault="00A23B45">
            <w:pPr>
              <w:pStyle w:val="TableParagraph"/>
              <w:spacing w:before="171"/>
            </w:pPr>
            <w:r>
              <w:t>Drive</w:t>
            </w:r>
            <w:r>
              <w:rPr>
                <w:spacing w:val="-3"/>
              </w:rPr>
              <w:t xml:space="preserve"> </w:t>
            </w:r>
            <w:r>
              <w:t>Thru</w:t>
            </w:r>
            <w:r>
              <w:rPr>
                <w:spacing w:val="-5"/>
              </w:rPr>
              <w:t xml:space="preserve"> </w:t>
            </w:r>
            <w:r>
              <w:rPr>
                <w:spacing w:val="-2"/>
              </w:rPr>
              <w:t>Window</w:t>
            </w:r>
          </w:p>
        </w:tc>
        <w:tc>
          <w:tcPr>
            <w:tcW w:w="6650" w:type="dxa"/>
          </w:tcPr>
          <w:p w14:paraId="0B238AFC" w14:textId="77777777" w:rsidR="00A760F3" w:rsidRDefault="00A23B45">
            <w:pPr>
              <w:pStyle w:val="TableParagraph"/>
              <w:spacing w:before="171" w:line="259" w:lineRule="auto"/>
              <w:ind w:right="86"/>
            </w:pPr>
            <w:r>
              <w:rPr>
                <w:b/>
              </w:rPr>
              <w:t xml:space="preserve">General: </w:t>
            </w:r>
            <w:r>
              <w:t xml:space="preserve">Landlord shall furnish and install fully operational Ready </w:t>
            </w:r>
            <w:proofErr w:type="spellStart"/>
            <w:r>
              <w:t>AccessTM</w:t>
            </w:r>
            <w:proofErr w:type="spellEnd"/>
            <w:r>
              <w:t xml:space="preserve"> Series 600 MOER drive-thru service window. Include</w:t>
            </w:r>
            <w:r>
              <w:rPr>
                <w:spacing w:val="40"/>
              </w:rPr>
              <w:t xml:space="preserve"> </w:t>
            </w:r>
            <w:r>
              <w:t>transom,</w:t>
            </w:r>
            <w:r>
              <w:rPr>
                <w:spacing w:val="-3"/>
              </w:rPr>
              <w:t xml:space="preserve"> </w:t>
            </w:r>
            <w:r>
              <w:t>sidelights,</w:t>
            </w:r>
            <w:r>
              <w:rPr>
                <w:spacing w:val="-3"/>
              </w:rPr>
              <w:t xml:space="preserve"> </w:t>
            </w:r>
            <w:r>
              <w:t>heater</w:t>
            </w:r>
            <w:r>
              <w:rPr>
                <w:spacing w:val="-5"/>
              </w:rPr>
              <w:t xml:space="preserve"> </w:t>
            </w:r>
            <w:r>
              <w:t>and/or</w:t>
            </w:r>
            <w:r>
              <w:rPr>
                <w:spacing w:val="-3"/>
              </w:rPr>
              <w:t xml:space="preserve"> </w:t>
            </w:r>
            <w:r>
              <w:t>air</w:t>
            </w:r>
            <w:r>
              <w:rPr>
                <w:spacing w:val="-5"/>
              </w:rPr>
              <w:t xml:space="preserve"> </w:t>
            </w:r>
            <w:r>
              <w:t>curtain</w:t>
            </w:r>
            <w:r>
              <w:rPr>
                <w:spacing w:val="-4"/>
              </w:rPr>
              <w:t xml:space="preserve"> </w:t>
            </w:r>
            <w:r>
              <w:t>as</w:t>
            </w:r>
            <w:r>
              <w:rPr>
                <w:spacing w:val="-5"/>
              </w:rPr>
              <w:t xml:space="preserve"> </w:t>
            </w:r>
            <w:r>
              <w:t>required</w:t>
            </w:r>
            <w:r>
              <w:rPr>
                <w:spacing w:val="-4"/>
              </w:rPr>
              <w:t xml:space="preserve"> </w:t>
            </w:r>
            <w:r>
              <w:t>per</w:t>
            </w:r>
            <w:r>
              <w:rPr>
                <w:spacing w:val="-3"/>
              </w:rPr>
              <w:t xml:space="preserve"> </w:t>
            </w:r>
            <w:r>
              <w:t>local</w:t>
            </w:r>
            <w:r>
              <w:rPr>
                <w:spacing w:val="-3"/>
              </w:rPr>
              <w:t xml:space="preserve"> </w:t>
            </w:r>
            <w:r>
              <w:t>code. Window and air curtain finish to match adjacent storefront. Select window based on Tenant provided criteria and geographic location of store. Coordinate window configuration (right to left or left to right) with Tenant.</w:t>
            </w:r>
          </w:p>
          <w:p w14:paraId="0B238AFD" w14:textId="77777777" w:rsidR="00A760F3" w:rsidRDefault="00A23B45">
            <w:pPr>
              <w:pStyle w:val="TableParagraph"/>
              <w:spacing w:line="259" w:lineRule="auto"/>
            </w:pPr>
            <w:r>
              <w:rPr>
                <w:b/>
              </w:rPr>
              <w:t>Electrical:</w:t>
            </w:r>
            <w:r>
              <w:rPr>
                <w:b/>
                <w:spacing w:val="-4"/>
              </w:rPr>
              <w:t xml:space="preserve"> </w:t>
            </w:r>
            <w:r>
              <w:t>Install</w:t>
            </w:r>
            <w:r>
              <w:rPr>
                <w:spacing w:val="-6"/>
              </w:rPr>
              <w:t xml:space="preserve"> </w:t>
            </w:r>
            <w:r>
              <w:t>Electrical</w:t>
            </w:r>
            <w:r>
              <w:rPr>
                <w:spacing w:val="-3"/>
              </w:rPr>
              <w:t xml:space="preserve"> </w:t>
            </w:r>
            <w:r>
              <w:t>for</w:t>
            </w:r>
            <w:r>
              <w:rPr>
                <w:spacing w:val="-5"/>
              </w:rPr>
              <w:t xml:space="preserve"> </w:t>
            </w:r>
            <w:r>
              <w:t>Drive</w:t>
            </w:r>
            <w:r>
              <w:rPr>
                <w:spacing w:val="-2"/>
              </w:rPr>
              <w:t xml:space="preserve"> </w:t>
            </w:r>
            <w:r>
              <w:t>thru</w:t>
            </w:r>
            <w:r>
              <w:rPr>
                <w:spacing w:val="-6"/>
              </w:rPr>
              <w:t xml:space="preserve"> </w:t>
            </w:r>
            <w:r>
              <w:t>window</w:t>
            </w:r>
            <w:r>
              <w:rPr>
                <w:spacing w:val="-5"/>
              </w:rPr>
              <w:t xml:space="preserve"> </w:t>
            </w:r>
            <w:r>
              <w:t>and</w:t>
            </w:r>
            <w:r>
              <w:rPr>
                <w:spacing w:val="-4"/>
              </w:rPr>
              <w:t xml:space="preserve"> </w:t>
            </w:r>
            <w:r>
              <w:t>fly</w:t>
            </w:r>
            <w:r>
              <w:rPr>
                <w:spacing w:val="-2"/>
              </w:rPr>
              <w:t xml:space="preserve"> </w:t>
            </w:r>
            <w:r>
              <w:t>fan</w:t>
            </w:r>
            <w:r>
              <w:rPr>
                <w:spacing w:val="-4"/>
              </w:rPr>
              <w:t xml:space="preserve"> </w:t>
            </w:r>
            <w:r>
              <w:t>per manufacturer's specifications.</w:t>
            </w:r>
          </w:p>
          <w:p w14:paraId="0B238AFE" w14:textId="77777777" w:rsidR="00A760F3" w:rsidRDefault="00A23B45">
            <w:pPr>
              <w:pStyle w:val="TableParagraph"/>
              <w:spacing w:line="259" w:lineRule="auto"/>
            </w:pPr>
            <w:r>
              <w:rPr>
                <w:b/>
              </w:rPr>
              <w:t>Heated</w:t>
            </w:r>
            <w:r>
              <w:rPr>
                <w:b/>
                <w:spacing w:val="-4"/>
              </w:rPr>
              <w:t xml:space="preserve"> </w:t>
            </w:r>
            <w:r>
              <w:rPr>
                <w:b/>
              </w:rPr>
              <w:t>Air</w:t>
            </w:r>
            <w:r>
              <w:rPr>
                <w:b/>
                <w:spacing w:val="-5"/>
              </w:rPr>
              <w:t xml:space="preserve"> </w:t>
            </w:r>
            <w:r>
              <w:rPr>
                <w:b/>
              </w:rPr>
              <w:t>Curtain:</w:t>
            </w:r>
            <w:r>
              <w:rPr>
                <w:b/>
                <w:spacing w:val="-4"/>
              </w:rPr>
              <w:t xml:space="preserve"> </w:t>
            </w:r>
            <w:r>
              <w:t>Install</w:t>
            </w:r>
            <w:r>
              <w:rPr>
                <w:spacing w:val="-5"/>
              </w:rPr>
              <w:t xml:space="preserve"> </w:t>
            </w:r>
            <w:r>
              <w:t>one</w:t>
            </w:r>
            <w:r>
              <w:rPr>
                <w:spacing w:val="-3"/>
              </w:rPr>
              <w:t xml:space="preserve"> </w:t>
            </w:r>
            <w:r>
              <w:t>[1]</w:t>
            </w:r>
            <w:r>
              <w:rPr>
                <w:spacing w:val="-4"/>
              </w:rPr>
              <w:t xml:space="preserve"> </w:t>
            </w:r>
            <w:r>
              <w:t>dedicated</w:t>
            </w:r>
            <w:r>
              <w:rPr>
                <w:spacing w:val="-4"/>
              </w:rPr>
              <w:t xml:space="preserve"> </w:t>
            </w:r>
            <w:r>
              <w:t>40</w:t>
            </w:r>
            <w:r>
              <w:rPr>
                <w:spacing w:val="-3"/>
              </w:rPr>
              <w:t xml:space="preserve"> </w:t>
            </w:r>
            <w:r>
              <w:t>amp</w:t>
            </w:r>
            <w:r>
              <w:rPr>
                <w:spacing w:val="-6"/>
              </w:rPr>
              <w:t xml:space="preserve"> </w:t>
            </w:r>
            <w:r>
              <w:t>208/240</w:t>
            </w:r>
            <w:r>
              <w:rPr>
                <w:spacing w:val="-4"/>
              </w:rPr>
              <w:t xml:space="preserve"> </w:t>
            </w:r>
            <w:r>
              <w:t xml:space="preserve">single phase circuit for heated air curtain system per manufacturer's </w:t>
            </w:r>
            <w:r>
              <w:rPr>
                <w:spacing w:val="-2"/>
              </w:rPr>
              <w:t>specifications.</w:t>
            </w:r>
          </w:p>
          <w:p w14:paraId="0B238AFF" w14:textId="77777777" w:rsidR="00A760F3" w:rsidRDefault="00A23B45">
            <w:pPr>
              <w:pStyle w:val="TableParagraph"/>
              <w:spacing w:line="259" w:lineRule="auto"/>
            </w:pPr>
            <w:r>
              <w:rPr>
                <w:b/>
              </w:rPr>
              <w:t xml:space="preserve">Window Shelf: </w:t>
            </w:r>
            <w:r>
              <w:t>Install service window shelf at 36” AFF inside and 42” outside</w:t>
            </w:r>
            <w:r>
              <w:rPr>
                <w:spacing w:val="-3"/>
              </w:rPr>
              <w:t xml:space="preserve"> </w:t>
            </w:r>
            <w:r>
              <w:t>as</w:t>
            </w:r>
            <w:r>
              <w:rPr>
                <w:spacing w:val="-6"/>
              </w:rPr>
              <w:t xml:space="preserve"> </w:t>
            </w:r>
            <w:r>
              <w:t>measured</w:t>
            </w:r>
            <w:r>
              <w:rPr>
                <w:spacing w:val="-5"/>
              </w:rPr>
              <w:t xml:space="preserve"> </w:t>
            </w:r>
            <w:r>
              <w:t>above</w:t>
            </w:r>
            <w:r>
              <w:rPr>
                <w:spacing w:val="-6"/>
              </w:rPr>
              <w:t xml:space="preserve"> </w:t>
            </w:r>
            <w:r>
              <w:t>drive-thru</w:t>
            </w:r>
            <w:r>
              <w:rPr>
                <w:spacing w:val="-5"/>
              </w:rPr>
              <w:t xml:space="preserve"> </w:t>
            </w:r>
            <w:r>
              <w:t>surface.</w:t>
            </w:r>
            <w:r>
              <w:rPr>
                <w:spacing w:val="-4"/>
              </w:rPr>
              <w:t xml:space="preserve"> </w:t>
            </w:r>
            <w:r>
              <w:t>Finish</w:t>
            </w:r>
            <w:r>
              <w:rPr>
                <w:spacing w:val="-5"/>
              </w:rPr>
              <w:t xml:space="preserve"> </w:t>
            </w:r>
            <w:r>
              <w:t>shall</w:t>
            </w:r>
            <w:r>
              <w:rPr>
                <w:spacing w:val="-4"/>
              </w:rPr>
              <w:t xml:space="preserve"> </w:t>
            </w:r>
            <w:r>
              <w:t>be</w:t>
            </w:r>
            <w:r>
              <w:rPr>
                <w:spacing w:val="-3"/>
              </w:rPr>
              <w:t xml:space="preserve"> </w:t>
            </w:r>
            <w:r>
              <w:t xml:space="preserve">exterior grade, durable, no reflective surface per Tenant's approval. Example: </w:t>
            </w:r>
            <w:proofErr w:type="spellStart"/>
            <w:r>
              <w:t>Paperstone</w:t>
            </w:r>
            <w:proofErr w:type="spellEnd"/>
            <w:r>
              <w:t>, Corian or equal</w:t>
            </w:r>
          </w:p>
        </w:tc>
      </w:tr>
      <w:tr w:rsidR="00A760F3" w14:paraId="0B238B06" w14:textId="77777777">
        <w:trPr>
          <w:trHeight w:val="1909"/>
        </w:trPr>
        <w:tc>
          <w:tcPr>
            <w:tcW w:w="1214" w:type="dxa"/>
          </w:tcPr>
          <w:p w14:paraId="0B238B01" w14:textId="77777777" w:rsidR="00A760F3" w:rsidRDefault="00A23B45">
            <w:pPr>
              <w:pStyle w:val="TableParagraph"/>
              <w:spacing w:before="171"/>
              <w:ind w:left="97"/>
            </w:pPr>
            <w:r>
              <w:rPr>
                <w:spacing w:val="-2"/>
              </w:rPr>
              <w:t>092000</w:t>
            </w:r>
          </w:p>
        </w:tc>
        <w:tc>
          <w:tcPr>
            <w:tcW w:w="2016" w:type="dxa"/>
          </w:tcPr>
          <w:p w14:paraId="0B238B02" w14:textId="77777777" w:rsidR="00A760F3" w:rsidRDefault="00A23B45">
            <w:pPr>
              <w:pStyle w:val="TableParagraph"/>
              <w:spacing w:before="171"/>
            </w:pPr>
            <w:r>
              <w:t>Wall</w:t>
            </w:r>
            <w:r>
              <w:rPr>
                <w:spacing w:val="-2"/>
              </w:rPr>
              <w:t xml:space="preserve"> Assembly</w:t>
            </w:r>
          </w:p>
        </w:tc>
        <w:tc>
          <w:tcPr>
            <w:tcW w:w="6650" w:type="dxa"/>
          </w:tcPr>
          <w:p w14:paraId="0B238B03" w14:textId="77777777" w:rsidR="00A760F3" w:rsidRDefault="00A23B45">
            <w:pPr>
              <w:pStyle w:val="TableParagraph"/>
              <w:spacing w:before="171" w:line="259" w:lineRule="auto"/>
            </w:pPr>
            <w:r>
              <w:rPr>
                <w:b/>
              </w:rPr>
              <w:t>General:</w:t>
            </w:r>
            <w:r>
              <w:rPr>
                <w:b/>
                <w:spacing w:val="-5"/>
              </w:rPr>
              <w:t xml:space="preserve"> </w:t>
            </w:r>
            <w:r>
              <w:t>Landlord</w:t>
            </w:r>
            <w:r>
              <w:rPr>
                <w:spacing w:val="-5"/>
              </w:rPr>
              <w:t xml:space="preserve"> </w:t>
            </w:r>
            <w:r>
              <w:t>shall</w:t>
            </w:r>
            <w:r>
              <w:rPr>
                <w:spacing w:val="-4"/>
              </w:rPr>
              <w:t xml:space="preserve"> </w:t>
            </w:r>
            <w:r>
              <w:t>provide</w:t>
            </w:r>
            <w:r>
              <w:rPr>
                <w:spacing w:val="-3"/>
              </w:rPr>
              <w:t xml:space="preserve"> </w:t>
            </w:r>
            <w:r>
              <w:t>exterior</w:t>
            </w:r>
            <w:r>
              <w:rPr>
                <w:spacing w:val="-6"/>
              </w:rPr>
              <w:t xml:space="preserve"> </w:t>
            </w:r>
            <w:r>
              <w:t>masonry</w:t>
            </w:r>
            <w:r>
              <w:rPr>
                <w:spacing w:val="-5"/>
              </w:rPr>
              <w:t xml:space="preserve"> </w:t>
            </w:r>
            <w:r>
              <w:t>wall</w:t>
            </w:r>
            <w:r>
              <w:rPr>
                <w:spacing w:val="-7"/>
              </w:rPr>
              <w:t xml:space="preserve"> </w:t>
            </w:r>
            <w:r>
              <w:t>construction</w:t>
            </w:r>
            <w:r>
              <w:rPr>
                <w:spacing w:val="-5"/>
              </w:rPr>
              <w:t xml:space="preserve"> </w:t>
            </w:r>
            <w:r>
              <w:t xml:space="preserve">and interior Gypsum Wallboard (GWB) demising walls. System shall be designed to resist dead and live loads, based on jurisdictional </w:t>
            </w:r>
            <w:r>
              <w:rPr>
                <w:spacing w:val="-2"/>
              </w:rPr>
              <w:t>requirements.</w:t>
            </w:r>
          </w:p>
          <w:p w14:paraId="0B238B04" w14:textId="77777777" w:rsidR="00A760F3" w:rsidRDefault="00A23B45">
            <w:pPr>
              <w:pStyle w:val="TableParagraph"/>
              <w:spacing w:line="268" w:lineRule="exact"/>
              <w:rPr>
                <w:b/>
              </w:rPr>
            </w:pPr>
            <w:r>
              <w:rPr>
                <w:b/>
                <w:spacing w:val="-2"/>
              </w:rPr>
              <w:t>Insulation:</w:t>
            </w:r>
          </w:p>
          <w:p w14:paraId="0B238B05" w14:textId="77777777" w:rsidR="00A760F3" w:rsidRDefault="00A23B45">
            <w:pPr>
              <w:pStyle w:val="TableParagraph"/>
              <w:spacing w:before="22" w:line="268" w:lineRule="exact"/>
            </w:pPr>
            <w:r>
              <w:t>Provide</w:t>
            </w:r>
            <w:r>
              <w:rPr>
                <w:spacing w:val="-8"/>
              </w:rPr>
              <w:t xml:space="preserve"> </w:t>
            </w:r>
            <w:r>
              <w:t>continuous</w:t>
            </w:r>
            <w:r>
              <w:rPr>
                <w:spacing w:val="-3"/>
              </w:rPr>
              <w:t xml:space="preserve"> </w:t>
            </w:r>
            <w:r>
              <w:t>wall</w:t>
            </w:r>
            <w:r>
              <w:rPr>
                <w:spacing w:val="-4"/>
              </w:rPr>
              <w:t xml:space="preserve"> </w:t>
            </w:r>
            <w:r>
              <w:t>insulation</w:t>
            </w:r>
            <w:r>
              <w:rPr>
                <w:spacing w:val="-4"/>
              </w:rPr>
              <w:t xml:space="preserve"> </w:t>
            </w:r>
            <w:r>
              <w:t>from</w:t>
            </w:r>
            <w:r>
              <w:rPr>
                <w:spacing w:val="-5"/>
              </w:rPr>
              <w:t xml:space="preserve"> </w:t>
            </w:r>
            <w:r>
              <w:t>floor</w:t>
            </w:r>
            <w:r>
              <w:rPr>
                <w:spacing w:val="-5"/>
              </w:rPr>
              <w:t xml:space="preserve"> </w:t>
            </w:r>
            <w:r>
              <w:t>to</w:t>
            </w:r>
            <w:r>
              <w:rPr>
                <w:spacing w:val="-5"/>
              </w:rPr>
              <w:t xml:space="preserve"> </w:t>
            </w:r>
            <w:r>
              <w:t>deck</w:t>
            </w:r>
            <w:r>
              <w:rPr>
                <w:spacing w:val="-5"/>
              </w:rPr>
              <w:t xml:space="preserve"> </w:t>
            </w:r>
            <w:r>
              <w:t>in</w:t>
            </w:r>
            <w:r>
              <w:rPr>
                <w:spacing w:val="-4"/>
              </w:rPr>
              <w:t xml:space="preserve"> </w:t>
            </w:r>
            <w:r>
              <w:rPr>
                <w:spacing w:val="-2"/>
              </w:rPr>
              <w:t>sufficient</w:t>
            </w:r>
          </w:p>
        </w:tc>
      </w:tr>
    </w:tbl>
    <w:p w14:paraId="0B238B07" w14:textId="77777777" w:rsidR="00A760F3" w:rsidRDefault="00A760F3">
      <w:pPr>
        <w:spacing w:line="268" w:lineRule="exact"/>
        <w:sectPr w:rsidR="00A760F3" w:rsidSect="00417544">
          <w:headerReference w:type="default" r:id="rId18"/>
          <w:footerReference w:type="default" r:id="rId19"/>
          <w:pgSz w:w="12240" w:h="15840"/>
          <w:pgMar w:top="1460" w:right="980" w:bottom="1040" w:left="940" w:header="727" w:footer="852"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B0B" w14:textId="77777777">
        <w:trPr>
          <w:trHeight w:val="620"/>
        </w:trPr>
        <w:tc>
          <w:tcPr>
            <w:tcW w:w="1214" w:type="dxa"/>
          </w:tcPr>
          <w:p w14:paraId="0B238B08" w14:textId="77777777" w:rsidR="00A760F3" w:rsidRDefault="00A23B45">
            <w:pPr>
              <w:pStyle w:val="TableParagraph"/>
              <w:spacing w:before="174"/>
              <w:ind w:left="97"/>
              <w:rPr>
                <w:b/>
              </w:rPr>
            </w:pPr>
            <w:r>
              <w:rPr>
                <w:b/>
                <w:spacing w:val="-5"/>
              </w:rPr>
              <w:lastRenderedPageBreak/>
              <w:t>CSI</w:t>
            </w:r>
          </w:p>
        </w:tc>
        <w:tc>
          <w:tcPr>
            <w:tcW w:w="2016" w:type="dxa"/>
          </w:tcPr>
          <w:p w14:paraId="0B238B09" w14:textId="77777777" w:rsidR="00A760F3" w:rsidRDefault="00A23B45">
            <w:pPr>
              <w:pStyle w:val="TableParagraph"/>
              <w:spacing w:before="174"/>
              <w:rPr>
                <w:b/>
              </w:rPr>
            </w:pPr>
            <w:r>
              <w:rPr>
                <w:b/>
                <w:spacing w:val="-2"/>
              </w:rPr>
              <w:t>Scope/Category</w:t>
            </w:r>
          </w:p>
        </w:tc>
        <w:tc>
          <w:tcPr>
            <w:tcW w:w="6650" w:type="dxa"/>
          </w:tcPr>
          <w:p w14:paraId="0B238B0A" w14:textId="77777777" w:rsidR="00A760F3" w:rsidRDefault="00A23B45">
            <w:pPr>
              <w:pStyle w:val="TableParagraph"/>
              <w:spacing w:before="174"/>
              <w:rPr>
                <w:b/>
              </w:rPr>
            </w:pPr>
            <w:r>
              <w:rPr>
                <w:b/>
                <w:spacing w:val="-2"/>
              </w:rPr>
              <w:t>Details</w:t>
            </w:r>
          </w:p>
        </w:tc>
      </w:tr>
      <w:tr w:rsidR="00A760F3" w14:paraId="0B238B14" w14:textId="77777777">
        <w:trPr>
          <w:trHeight w:val="7575"/>
        </w:trPr>
        <w:tc>
          <w:tcPr>
            <w:tcW w:w="1214" w:type="dxa"/>
          </w:tcPr>
          <w:p w14:paraId="0B238B0C" w14:textId="77777777" w:rsidR="00A760F3" w:rsidRDefault="00A760F3">
            <w:pPr>
              <w:pStyle w:val="TableParagraph"/>
              <w:ind w:left="0"/>
              <w:rPr>
                <w:rFonts w:ascii="Times New Roman"/>
                <w:sz w:val="20"/>
              </w:rPr>
            </w:pPr>
          </w:p>
        </w:tc>
        <w:tc>
          <w:tcPr>
            <w:tcW w:w="2016" w:type="dxa"/>
          </w:tcPr>
          <w:p w14:paraId="0B238B0D" w14:textId="77777777" w:rsidR="00A760F3" w:rsidRDefault="00A760F3">
            <w:pPr>
              <w:pStyle w:val="TableParagraph"/>
              <w:ind w:left="0"/>
              <w:rPr>
                <w:rFonts w:ascii="Times New Roman"/>
                <w:sz w:val="20"/>
              </w:rPr>
            </w:pPr>
          </w:p>
        </w:tc>
        <w:tc>
          <w:tcPr>
            <w:tcW w:w="6650" w:type="dxa"/>
          </w:tcPr>
          <w:p w14:paraId="0B238B0E" w14:textId="2898A85A" w:rsidR="00A760F3" w:rsidRDefault="00A23B45">
            <w:pPr>
              <w:pStyle w:val="TableParagraph"/>
              <w:spacing w:before="171" w:line="259" w:lineRule="auto"/>
              <w:ind w:right="115"/>
            </w:pPr>
            <w:r>
              <w:t>thickness to meet the minimum resistance of R-</w:t>
            </w:r>
            <w:ins w:id="28" w:author="Erin Elferdink" w:date="2024-01-16T16:55:00Z">
              <w:r w:rsidR="00513F0A">
                <w:t>19</w:t>
              </w:r>
            </w:ins>
            <w:del w:id="29" w:author="Erin Elferdink" w:date="2024-01-16T16:55:00Z">
              <w:r w:rsidDel="00513F0A">
                <w:delText>21</w:delText>
              </w:r>
            </w:del>
            <w:r>
              <w:t xml:space="preserve"> or R13+R6.5ci (continuous insulation). In cold weather zones, provide additional insulation</w:t>
            </w:r>
            <w:r>
              <w:rPr>
                <w:spacing w:val="-5"/>
              </w:rPr>
              <w:t xml:space="preserve"> </w:t>
            </w:r>
            <w:r>
              <w:t>as</w:t>
            </w:r>
            <w:r>
              <w:rPr>
                <w:spacing w:val="-4"/>
              </w:rPr>
              <w:t xml:space="preserve"> </w:t>
            </w:r>
            <w:r>
              <w:t>required</w:t>
            </w:r>
            <w:r>
              <w:rPr>
                <w:spacing w:val="-5"/>
              </w:rPr>
              <w:t xml:space="preserve"> </w:t>
            </w:r>
            <w:r>
              <w:t>to</w:t>
            </w:r>
            <w:r>
              <w:rPr>
                <w:spacing w:val="-5"/>
              </w:rPr>
              <w:t xml:space="preserve"> </w:t>
            </w:r>
            <w:r>
              <w:t>meet</w:t>
            </w:r>
            <w:r>
              <w:rPr>
                <w:spacing w:val="-6"/>
              </w:rPr>
              <w:t xml:space="preserve"> </w:t>
            </w:r>
            <w:r>
              <w:t>the</w:t>
            </w:r>
            <w:r>
              <w:rPr>
                <w:spacing w:val="-3"/>
              </w:rPr>
              <w:t xml:space="preserve"> </w:t>
            </w:r>
            <w:r>
              <w:t>prescriptive</w:t>
            </w:r>
            <w:r>
              <w:rPr>
                <w:spacing w:val="-6"/>
              </w:rPr>
              <w:t xml:space="preserve"> </w:t>
            </w:r>
            <w:r>
              <w:t>envelope</w:t>
            </w:r>
            <w:r>
              <w:rPr>
                <w:spacing w:val="-3"/>
              </w:rPr>
              <w:t xml:space="preserve"> </w:t>
            </w:r>
            <w:r>
              <w:t>requirements of the IECC.</w:t>
            </w:r>
          </w:p>
          <w:p w14:paraId="0B238B0F" w14:textId="77777777" w:rsidR="00A760F3" w:rsidRDefault="00A760F3">
            <w:pPr>
              <w:pStyle w:val="TableParagraph"/>
              <w:spacing w:before="9"/>
              <w:ind w:left="0"/>
              <w:rPr>
                <w:sz w:val="23"/>
              </w:rPr>
            </w:pPr>
          </w:p>
          <w:p w14:paraId="0B238B11" w14:textId="342BC7E3" w:rsidR="00A760F3" w:rsidRDefault="00A23B45">
            <w:pPr>
              <w:pStyle w:val="TableParagraph"/>
              <w:spacing w:line="259" w:lineRule="auto"/>
            </w:pPr>
            <w:r>
              <w:rPr>
                <w:b/>
              </w:rPr>
              <w:t>Gypsum</w:t>
            </w:r>
            <w:r>
              <w:rPr>
                <w:b/>
                <w:spacing w:val="-3"/>
              </w:rPr>
              <w:t xml:space="preserve"> </w:t>
            </w:r>
            <w:r>
              <w:rPr>
                <w:b/>
              </w:rPr>
              <w:t>Wallboard</w:t>
            </w:r>
            <w:r>
              <w:rPr>
                <w:b/>
                <w:spacing w:val="-4"/>
              </w:rPr>
              <w:t xml:space="preserve"> </w:t>
            </w:r>
            <w:r>
              <w:rPr>
                <w:b/>
              </w:rPr>
              <w:t>(GWB):</w:t>
            </w:r>
            <w:r>
              <w:rPr>
                <w:b/>
                <w:spacing w:val="-4"/>
              </w:rPr>
              <w:t xml:space="preserve"> </w:t>
            </w:r>
            <w:r>
              <w:t>Landlord</w:t>
            </w:r>
            <w:r>
              <w:rPr>
                <w:spacing w:val="-4"/>
              </w:rPr>
              <w:t xml:space="preserve"> </w:t>
            </w:r>
            <w:r>
              <w:t>shall</w:t>
            </w:r>
            <w:r>
              <w:rPr>
                <w:spacing w:val="-3"/>
              </w:rPr>
              <w:t xml:space="preserve"> </w:t>
            </w:r>
            <w:r>
              <w:t>provide</w:t>
            </w:r>
            <w:r>
              <w:rPr>
                <w:spacing w:val="-2"/>
              </w:rPr>
              <w:t xml:space="preserve"> </w:t>
            </w:r>
            <w:r>
              <w:t>GWB</w:t>
            </w:r>
            <w:r>
              <w:rPr>
                <w:spacing w:val="-5"/>
              </w:rPr>
              <w:t xml:space="preserve"> </w:t>
            </w:r>
            <w:r>
              <w:t>on</w:t>
            </w:r>
            <w:r>
              <w:rPr>
                <w:spacing w:val="-4"/>
              </w:rPr>
              <w:t xml:space="preserve"> </w:t>
            </w:r>
            <w:r>
              <w:t>interior</w:t>
            </w:r>
            <w:r>
              <w:rPr>
                <w:spacing w:val="-3"/>
              </w:rPr>
              <w:t xml:space="preserve"> </w:t>
            </w:r>
            <w:r>
              <w:t>face of exterior masonry walls. Provide 6" interior furring and GWB on all exposed</w:t>
            </w:r>
            <w:r>
              <w:rPr>
                <w:spacing w:val="-7"/>
              </w:rPr>
              <w:t xml:space="preserve"> </w:t>
            </w:r>
            <w:r>
              <w:t>masonry</w:t>
            </w:r>
            <w:r>
              <w:rPr>
                <w:spacing w:val="-5"/>
              </w:rPr>
              <w:t xml:space="preserve"> </w:t>
            </w:r>
            <w:r>
              <w:t>walls.</w:t>
            </w:r>
            <w:r>
              <w:rPr>
                <w:spacing w:val="-4"/>
              </w:rPr>
              <w:t xml:space="preserve"> </w:t>
            </w:r>
            <w:r>
              <w:t>Furnish</w:t>
            </w:r>
            <w:r>
              <w:rPr>
                <w:spacing w:val="-5"/>
              </w:rPr>
              <w:t xml:space="preserve"> </w:t>
            </w:r>
            <w:r>
              <w:t>boards</w:t>
            </w:r>
            <w:r>
              <w:rPr>
                <w:spacing w:val="-6"/>
              </w:rPr>
              <w:t xml:space="preserve"> </w:t>
            </w:r>
            <w:r>
              <w:t>of</w:t>
            </w:r>
            <w:r>
              <w:rPr>
                <w:spacing w:val="-7"/>
              </w:rPr>
              <w:t xml:space="preserve"> </w:t>
            </w:r>
            <w:r>
              <w:t>maximum</w:t>
            </w:r>
            <w:r>
              <w:rPr>
                <w:spacing w:val="-5"/>
              </w:rPr>
              <w:t xml:space="preserve"> </w:t>
            </w:r>
            <w:r>
              <w:t>permissible</w:t>
            </w:r>
            <w:r>
              <w:rPr>
                <w:spacing w:val="-3"/>
              </w:rPr>
              <w:t xml:space="preserve"> </w:t>
            </w:r>
            <w:r>
              <w:t>length, with tapered edge for boards to be exposed, taped, and finished; min.</w:t>
            </w:r>
          </w:p>
          <w:p w14:paraId="0B238B12" w14:textId="77777777" w:rsidR="00A760F3" w:rsidRDefault="00A23B45">
            <w:pPr>
              <w:pStyle w:val="TableParagraph"/>
              <w:spacing w:line="259" w:lineRule="auto"/>
              <w:ind w:right="94"/>
            </w:pPr>
            <w:r>
              <w:t>0-5/8”</w:t>
            </w:r>
            <w:r>
              <w:rPr>
                <w:spacing w:val="-3"/>
              </w:rPr>
              <w:t xml:space="preserve"> </w:t>
            </w:r>
            <w:r>
              <w:t>thick.</w:t>
            </w:r>
            <w:r>
              <w:rPr>
                <w:spacing w:val="-4"/>
              </w:rPr>
              <w:t xml:space="preserve"> </w:t>
            </w:r>
            <w:r>
              <w:t>Install</w:t>
            </w:r>
            <w:r>
              <w:rPr>
                <w:spacing w:val="-4"/>
              </w:rPr>
              <w:t xml:space="preserve"> </w:t>
            </w:r>
            <w:r>
              <w:t>per</w:t>
            </w:r>
            <w:r>
              <w:rPr>
                <w:spacing w:val="-4"/>
              </w:rPr>
              <w:t xml:space="preserve"> </w:t>
            </w:r>
            <w:r>
              <w:t>GA216</w:t>
            </w:r>
            <w:r>
              <w:rPr>
                <w:spacing w:val="-3"/>
              </w:rPr>
              <w:t xml:space="preserve"> </w:t>
            </w:r>
            <w:r>
              <w:t>and</w:t>
            </w:r>
            <w:r>
              <w:rPr>
                <w:spacing w:val="-5"/>
              </w:rPr>
              <w:t xml:space="preserve"> </w:t>
            </w:r>
            <w:r>
              <w:t>requirements</w:t>
            </w:r>
            <w:r>
              <w:rPr>
                <w:spacing w:val="-4"/>
              </w:rPr>
              <w:t xml:space="preserve"> </w:t>
            </w:r>
            <w:r>
              <w:t>for</w:t>
            </w:r>
            <w:r>
              <w:rPr>
                <w:spacing w:val="-4"/>
              </w:rPr>
              <w:t xml:space="preserve"> </w:t>
            </w:r>
            <w:r>
              <w:t>each</w:t>
            </w:r>
            <w:r>
              <w:rPr>
                <w:spacing w:val="-5"/>
              </w:rPr>
              <w:t xml:space="preserve"> </w:t>
            </w:r>
            <w:r>
              <w:t>fire</w:t>
            </w:r>
            <w:r>
              <w:rPr>
                <w:spacing w:val="-3"/>
              </w:rPr>
              <w:t xml:space="preserve"> </w:t>
            </w:r>
            <w:r>
              <w:t>assembly. Coordinate all rough-in wall conduits, plumbing, and blocking with Tenant prior to installation of GWB. Provide interior furring and GWB</w:t>
            </w:r>
            <w:r>
              <w:rPr>
                <w:spacing w:val="40"/>
              </w:rPr>
              <w:t xml:space="preserve"> </w:t>
            </w:r>
            <w:r>
              <w:t>on all exposed masonry walls. Interior walls shall be Level 4 finish primed white.</w:t>
            </w:r>
          </w:p>
          <w:p w14:paraId="0B238B13" w14:textId="77777777" w:rsidR="00A760F3" w:rsidRDefault="00A23B45">
            <w:pPr>
              <w:pStyle w:val="TableParagraph"/>
              <w:spacing w:line="259" w:lineRule="auto"/>
              <w:ind w:right="115"/>
            </w:pPr>
            <w:r>
              <w:rPr>
                <w:b/>
              </w:rPr>
              <w:t>Penetrations:</w:t>
            </w:r>
            <w:r>
              <w:rPr>
                <w:b/>
                <w:spacing w:val="-1"/>
              </w:rPr>
              <w:t xml:space="preserve"> </w:t>
            </w:r>
            <w:r>
              <w:t>Wall penetrations for Tenant provided</w:t>
            </w:r>
            <w:r>
              <w:rPr>
                <w:spacing w:val="-1"/>
              </w:rPr>
              <w:t xml:space="preserve"> </w:t>
            </w:r>
            <w:r>
              <w:t>fixtures, including but not limited to; building signage, sconce lighting, exterior speakers, exterior outlets, and frost-proof hose bibs shall be provided by the landlord. Penetration locations shall be coordinated with Tenant prior to</w:t>
            </w:r>
            <w:r>
              <w:rPr>
                <w:spacing w:val="-2"/>
              </w:rPr>
              <w:t xml:space="preserve"> </w:t>
            </w:r>
            <w:r>
              <w:t>installation</w:t>
            </w:r>
            <w:r>
              <w:rPr>
                <w:spacing w:val="-6"/>
              </w:rPr>
              <w:t xml:space="preserve"> </w:t>
            </w:r>
            <w:r>
              <w:t>and</w:t>
            </w:r>
            <w:r>
              <w:rPr>
                <w:spacing w:val="-4"/>
              </w:rPr>
              <w:t xml:space="preserve"> </w:t>
            </w:r>
            <w:r>
              <w:t>shall</w:t>
            </w:r>
            <w:r>
              <w:rPr>
                <w:spacing w:val="-3"/>
              </w:rPr>
              <w:t xml:space="preserve"> </w:t>
            </w:r>
            <w:r>
              <w:t>be</w:t>
            </w:r>
            <w:r>
              <w:rPr>
                <w:spacing w:val="-5"/>
              </w:rPr>
              <w:t xml:space="preserve"> </w:t>
            </w:r>
            <w:r>
              <w:t>properly</w:t>
            </w:r>
            <w:r>
              <w:rPr>
                <w:spacing w:val="-4"/>
              </w:rPr>
              <w:t xml:space="preserve"> </w:t>
            </w:r>
            <w:r>
              <w:t>waterproofed</w:t>
            </w:r>
            <w:r>
              <w:rPr>
                <w:spacing w:val="-6"/>
              </w:rPr>
              <w:t xml:space="preserve"> </w:t>
            </w:r>
            <w:r>
              <w:t>and</w:t>
            </w:r>
            <w:r>
              <w:rPr>
                <w:spacing w:val="-4"/>
              </w:rPr>
              <w:t xml:space="preserve"> </w:t>
            </w:r>
            <w:r>
              <w:t>flashed.</w:t>
            </w:r>
            <w:r>
              <w:rPr>
                <w:spacing w:val="-3"/>
              </w:rPr>
              <w:t xml:space="preserve"> </w:t>
            </w:r>
            <w:r>
              <w:t>Junction boxes</w:t>
            </w:r>
            <w:r>
              <w:rPr>
                <w:spacing w:val="-5"/>
              </w:rPr>
              <w:t xml:space="preserve"> </w:t>
            </w:r>
            <w:r>
              <w:t>with</w:t>
            </w:r>
            <w:r>
              <w:rPr>
                <w:spacing w:val="-6"/>
              </w:rPr>
              <w:t xml:space="preserve"> </w:t>
            </w:r>
            <w:r>
              <w:t>conduits</w:t>
            </w:r>
            <w:r>
              <w:rPr>
                <w:spacing w:val="-5"/>
              </w:rPr>
              <w:t xml:space="preserve"> </w:t>
            </w:r>
            <w:r>
              <w:t>and</w:t>
            </w:r>
            <w:r>
              <w:rPr>
                <w:spacing w:val="-4"/>
              </w:rPr>
              <w:t xml:space="preserve"> </w:t>
            </w:r>
            <w:r>
              <w:t>pull</w:t>
            </w:r>
            <w:r>
              <w:rPr>
                <w:spacing w:val="-3"/>
              </w:rPr>
              <w:t xml:space="preserve"> </w:t>
            </w:r>
            <w:r>
              <w:t>string</w:t>
            </w:r>
            <w:r>
              <w:rPr>
                <w:spacing w:val="-4"/>
              </w:rPr>
              <w:t xml:space="preserve"> </w:t>
            </w:r>
            <w:r>
              <w:t>shall</w:t>
            </w:r>
            <w:r>
              <w:rPr>
                <w:spacing w:val="-3"/>
              </w:rPr>
              <w:t xml:space="preserve"> </w:t>
            </w:r>
            <w:r>
              <w:t>be</w:t>
            </w:r>
            <w:r>
              <w:rPr>
                <w:spacing w:val="-5"/>
              </w:rPr>
              <w:t xml:space="preserve"> </w:t>
            </w:r>
            <w:r>
              <w:t>stubbed</w:t>
            </w:r>
            <w:r>
              <w:rPr>
                <w:spacing w:val="-4"/>
              </w:rPr>
              <w:t xml:space="preserve"> </w:t>
            </w:r>
            <w:r>
              <w:t>into</w:t>
            </w:r>
            <w:r>
              <w:rPr>
                <w:spacing w:val="-4"/>
              </w:rPr>
              <w:t xml:space="preserve"> </w:t>
            </w:r>
            <w:r>
              <w:t>Tenant's</w:t>
            </w:r>
            <w:r>
              <w:rPr>
                <w:spacing w:val="-3"/>
              </w:rPr>
              <w:t xml:space="preserve"> </w:t>
            </w:r>
            <w:r>
              <w:t>space for future connectivity.</w:t>
            </w:r>
          </w:p>
        </w:tc>
      </w:tr>
      <w:tr w:rsidR="00A760F3" w14:paraId="0B238B18" w14:textId="77777777">
        <w:trPr>
          <w:trHeight w:val="2648"/>
        </w:trPr>
        <w:tc>
          <w:tcPr>
            <w:tcW w:w="1214" w:type="dxa"/>
          </w:tcPr>
          <w:p w14:paraId="0B238B15" w14:textId="77777777" w:rsidR="00A760F3" w:rsidRDefault="00A23B45">
            <w:pPr>
              <w:pStyle w:val="TableParagraph"/>
              <w:spacing w:before="171"/>
              <w:ind w:left="97"/>
            </w:pPr>
            <w:r>
              <w:rPr>
                <w:spacing w:val="-2"/>
              </w:rPr>
              <w:t>095000</w:t>
            </w:r>
          </w:p>
        </w:tc>
        <w:tc>
          <w:tcPr>
            <w:tcW w:w="2016" w:type="dxa"/>
          </w:tcPr>
          <w:p w14:paraId="0B238B16" w14:textId="77777777" w:rsidR="00A760F3" w:rsidRDefault="00A23B45">
            <w:pPr>
              <w:pStyle w:val="TableParagraph"/>
              <w:spacing w:before="171"/>
            </w:pPr>
            <w:r>
              <w:t>Ceiling</w:t>
            </w:r>
            <w:r>
              <w:rPr>
                <w:spacing w:val="-6"/>
              </w:rPr>
              <w:t xml:space="preserve"> </w:t>
            </w:r>
            <w:r>
              <w:rPr>
                <w:spacing w:val="-2"/>
              </w:rPr>
              <w:t>Assembly</w:t>
            </w:r>
          </w:p>
        </w:tc>
        <w:tc>
          <w:tcPr>
            <w:tcW w:w="6650" w:type="dxa"/>
          </w:tcPr>
          <w:p w14:paraId="0B238B17" w14:textId="77777777" w:rsidR="00A760F3" w:rsidRDefault="00A23B45">
            <w:pPr>
              <w:pStyle w:val="TableParagraph"/>
              <w:spacing w:before="171" w:line="259" w:lineRule="auto"/>
              <w:ind w:right="115"/>
            </w:pPr>
            <w:r>
              <w:rPr>
                <w:b/>
              </w:rPr>
              <w:t xml:space="preserve">General: </w:t>
            </w:r>
            <w:r>
              <w:t>Landlord shall deliver Tenant’s space with ceiling open to structure. Ceiling assembly shall meet the hourly fire ratings approved by the local jurisdiction having authority. Ceiling assembly; including fireproofing, insulation, wood, concrete, or metal structure, shall be prepped and primed to receive Tenant's future finish. Landlord shall coordinate</w:t>
            </w:r>
            <w:r>
              <w:rPr>
                <w:spacing w:val="-3"/>
              </w:rPr>
              <w:t xml:space="preserve"> </w:t>
            </w:r>
            <w:r>
              <w:t>height</w:t>
            </w:r>
            <w:r>
              <w:rPr>
                <w:spacing w:val="-5"/>
              </w:rPr>
              <w:t xml:space="preserve"> </w:t>
            </w:r>
            <w:r>
              <w:t>to</w:t>
            </w:r>
            <w:r>
              <w:rPr>
                <w:spacing w:val="-3"/>
              </w:rPr>
              <w:t xml:space="preserve"> </w:t>
            </w:r>
            <w:r>
              <w:t>bottom</w:t>
            </w:r>
            <w:r>
              <w:rPr>
                <w:spacing w:val="-5"/>
              </w:rPr>
              <w:t xml:space="preserve"> </w:t>
            </w:r>
            <w:r>
              <w:t>of</w:t>
            </w:r>
            <w:r>
              <w:rPr>
                <w:spacing w:val="-4"/>
              </w:rPr>
              <w:t xml:space="preserve"> </w:t>
            </w:r>
            <w:r>
              <w:t>structure</w:t>
            </w:r>
            <w:r>
              <w:rPr>
                <w:spacing w:val="-5"/>
              </w:rPr>
              <w:t xml:space="preserve"> </w:t>
            </w:r>
            <w:r>
              <w:t>with</w:t>
            </w:r>
            <w:r>
              <w:rPr>
                <w:spacing w:val="-6"/>
              </w:rPr>
              <w:t xml:space="preserve"> </w:t>
            </w:r>
            <w:r>
              <w:t>Tenant,</w:t>
            </w:r>
            <w:r>
              <w:rPr>
                <w:spacing w:val="-4"/>
              </w:rPr>
              <w:t xml:space="preserve"> </w:t>
            </w:r>
            <w:r>
              <w:t>and</w:t>
            </w:r>
            <w:r>
              <w:rPr>
                <w:spacing w:val="-5"/>
              </w:rPr>
              <w:t xml:space="preserve"> </w:t>
            </w:r>
            <w:r>
              <w:t>shall</w:t>
            </w:r>
            <w:r>
              <w:rPr>
                <w:spacing w:val="-4"/>
              </w:rPr>
              <w:t xml:space="preserve"> </w:t>
            </w:r>
            <w:r>
              <w:t>include adequate spacing for ceiling finishes, lighting, HVAC, and fire sprinkler system (if applicable).</w:t>
            </w:r>
          </w:p>
        </w:tc>
      </w:tr>
      <w:tr w:rsidR="00A760F3" w14:paraId="0B238B1E" w14:textId="77777777">
        <w:trPr>
          <w:trHeight w:val="1909"/>
        </w:trPr>
        <w:tc>
          <w:tcPr>
            <w:tcW w:w="1214" w:type="dxa"/>
          </w:tcPr>
          <w:p w14:paraId="0B238B19" w14:textId="77777777" w:rsidR="00A760F3" w:rsidRDefault="00A23B45">
            <w:pPr>
              <w:pStyle w:val="TableParagraph"/>
              <w:spacing w:before="171"/>
              <w:ind w:left="97"/>
            </w:pPr>
            <w:r>
              <w:rPr>
                <w:spacing w:val="-2"/>
              </w:rPr>
              <w:t>107000</w:t>
            </w:r>
          </w:p>
        </w:tc>
        <w:tc>
          <w:tcPr>
            <w:tcW w:w="2016" w:type="dxa"/>
          </w:tcPr>
          <w:p w14:paraId="0B238B1A" w14:textId="77777777" w:rsidR="00A760F3" w:rsidRDefault="00A23B45">
            <w:pPr>
              <w:pStyle w:val="TableParagraph"/>
              <w:spacing w:before="171"/>
            </w:pPr>
            <w:r>
              <w:t>Site</w:t>
            </w:r>
            <w:r>
              <w:rPr>
                <w:spacing w:val="-1"/>
              </w:rPr>
              <w:t xml:space="preserve"> </w:t>
            </w:r>
            <w:r>
              <w:rPr>
                <w:spacing w:val="-2"/>
              </w:rPr>
              <w:t>Accessories</w:t>
            </w:r>
          </w:p>
        </w:tc>
        <w:tc>
          <w:tcPr>
            <w:tcW w:w="6650" w:type="dxa"/>
          </w:tcPr>
          <w:p w14:paraId="0B238B1B" w14:textId="77777777" w:rsidR="00A760F3" w:rsidRDefault="00A23B45">
            <w:pPr>
              <w:pStyle w:val="TableParagraph"/>
              <w:spacing w:before="171" w:line="259" w:lineRule="auto"/>
              <w:ind w:right="145"/>
              <w:jc w:val="both"/>
            </w:pPr>
            <w:r>
              <w:rPr>
                <w:b/>
              </w:rPr>
              <w:t>Bike</w:t>
            </w:r>
            <w:r>
              <w:rPr>
                <w:b/>
                <w:spacing w:val="-1"/>
              </w:rPr>
              <w:t xml:space="preserve"> </w:t>
            </w:r>
            <w:r>
              <w:rPr>
                <w:b/>
              </w:rPr>
              <w:t xml:space="preserve">Rack: </w:t>
            </w:r>
            <w:r>
              <w:t>Landlord shall install Tenant approved bike rack(s). Install in a</w:t>
            </w:r>
            <w:r>
              <w:rPr>
                <w:spacing w:val="-4"/>
              </w:rPr>
              <w:t xml:space="preserve"> </w:t>
            </w:r>
            <w:r>
              <w:t>mutually</w:t>
            </w:r>
            <w:r>
              <w:rPr>
                <w:spacing w:val="-3"/>
              </w:rPr>
              <w:t xml:space="preserve"> </w:t>
            </w:r>
            <w:r>
              <w:t>agreed</w:t>
            </w:r>
            <w:r>
              <w:rPr>
                <w:spacing w:val="-5"/>
              </w:rPr>
              <w:t xml:space="preserve"> </w:t>
            </w:r>
            <w:r>
              <w:t>upon</w:t>
            </w:r>
            <w:r>
              <w:rPr>
                <w:spacing w:val="-5"/>
              </w:rPr>
              <w:t xml:space="preserve"> </w:t>
            </w:r>
            <w:r>
              <w:t>location</w:t>
            </w:r>
            <w:r>
              <w:rPr>
                <w:spacing w:val="-7"/>
              </w:rPr>
              <w:t xml:space="preserve"> </w:t>
            </w:r>
            <w:r>
              <w:t>which</w:t>
            </w:r>
            <w:r>
              <w:rPr>
                <w:spacing w:val="-5"/>
              </w:rPr>
              <w:t xml:space="preserve"> </w:t>
            </w:r>
            <w:r>
              <w:t>limits</w:t>
            </w:r>
            <w:r>
              <w:rPr>
                <w:spacing w:val="-4"/>
              </w:rPr>
              <w:t xml:space="preserve"> </w:t>
            </w:r>
            <w:r>
              <w:t>pedestrian</w:t>
            </w:r>
            <w:r>
              <w:rPr>
                <w:spacing w:val="-5"/>
              </w:rPr>
              <w:t xml:space="preserve"> </w:t>
            </w:r>
            <w:r>
              <w:t>disruption</w:t>
            </w:r>
            <w:r>
              <w:rPr>
                <w:spacing w:val="-5"/>
              </w:rPr>
              <w:t xml:space="preserve"> </w:t>
            </w:r>
            <w:r>
              <w:t>and adheres to the barrier free provisions of the code.</w:t>
            </w:r>
          </w:p>
          <w:p w14:paraId="0B238B1C" w14:textId="77777777" w:rsidR="00A760F3" w:rsidRDefault="00A23B45">
            <w:pPr>
              <w:pStyle w:val="TableParagraph"/>
              <w:spacing w:before="1" w:line="256" w:lineRule="auto"/>
              <w:ind w:right="180"/>
              <w:jc w:val="both"/>
            </w:pPr>
            <w:r>
              <w:rPr>
                <w:b/>
              </w:rPr>
              <w:t>Screening:</w:t>
            </w:r>
            <w:r>
              <w:rPr>
                <w:b/>
                <w:spacing w:val="-5"/>
              </w:rPr>
              <w:t xml:space="preserve"> </w:t>
            </w:r>
            <w:r>
              <w:t>Landlord</w:t>
            </w:r>
            <w:r>
              <w:rPr>
                <w:spacing w:val="-5"/>
              </w:rPr>
              <w:t xml:space="preserve"> </w:t>
            </w:r>
            <w:r>
              <w:t>shall</w:t>
            </w:r>
            <w:r>
              <w:rPr>
                <w:spacing w:val="-4"/>
              </w:rPr>
              <w:t xml:space="preserve"> </w:t>
            </w:r>
            <w:r>
              <w:t>provide</w:t>
            </w:r>
            <w:r>
              <w:rPr>
                <w:spacing w:val="-6"/>
              </w:rPr>
              <w:t xml:space="preserve"> </w:t>
            </w:r>
            <w:r>
              <w:t>site</w:t>
            </w:r>
            <w:r>
              <w:rPr>
                <w:spacing w:val="-3"/>
              </w:rPr>
              <w:t xml:space="preserve"> </w:t>
            </w:r>
            <w:r>
              <w:t>screening</w:t>
            </w:r>
            <w:r>
              <w:rPr>
                <w:spacing w:val="-5"/>
              </w:rPr>
              <w:t xml:space="preserve"> </w:t>
            </w:r>
            <w:r>
              <w:t>as</w:t>
            </w:r>
            <w:r>
              <w:rPr>
                <w:spacing w:val="-4"/>
              </w:rPr>
              <w:t xml:space="preserve"> </w:t>
            </w:r>
            <w:r>
              <w:t>necessary</w:t>
            </w:r>
            <w:r>
              <w:rPr>
                <w:spacing w:val="-5"/>
              </w:rPr>
              <w:t xml:space="preserve"> </w:t>
            </w:r>
            <w:r>
              <w:t>to</w:t>
            </w:r>
            <w:r>
              <w:rPr>
                <w:spacing w:val="-3"/>
              </w:rPr>
              <w:t xml:space="preserve"> </w:t>
            </w:r>
            <w:r>
              <w:t>reduce noise and light transfer to adjacent sites.</w:t>
            </w:r>
          </w:p>
          <w:p w14:paraId="0B238B1D" w14:textId="77777777" w:rsidR="00A760F3" w:rsidRDefault="00A23B45">
            <w:pPr>
              <w:pStyle w:val="TableParagraph"/>
              <w:spacing w:before="4" w:line="268" w:lineRule="exact"/>
              <w:jc w:val="both"/>
            </w:pPr>
            <w:r>
              <w:rPr>
                <w:b/>
              </w:rPr>
              <w:t>Utility</w:t>
            </w:r>
            <w:r>
              <w:rPr>
                <w:b/>
                <w:spacing w:val="-8"/>
              </w:rPr>
              <w:t xml:space="preserve"> </w:t>
            </w:r>
            <w:r>
              <w:rPr>
                <w:b/>
              </w:rPr>
              <w:t>Screening:</w:t>
            </w:r>
            <w:r>
              <w:rPr>
                <w:b/>
                <w:spacing w:val="-5"/>
              </w:rPr>
              <w:t xml:space="preserve"> </w:t>
            </w:r>
            <w:r>
              <w:t>Landlord</w:t>
            </w:r>
            <w:r>
              <w:rPr>
                <w:spacing w:val="-7"/>
              </w:rPr>
              <w:t xml:space="preserve"> </w:t>
            </w:r>
            <w:r>
              <w:t>shall</w:t>
            </w:r>
            <w:r>
              <w:rPr>
                <w:spacing w:val="-4"/>
              </w:rPr>
              <w:t xml:space="preserve"> </w:t>
            </w:r>
            <w:r>
              <w:t>provide</w:t>
            </w:r>
            <w:r>
              <w:rPr>
                <w:spacing w:val="-3"/>
              </w:rPr>
              <w:t xml:space="preserve"> </w:t>
            </w:r>
            <w:r>
              <w:t>screen</w:t>
            </w:r>
            <w:r>
              <w:rPr>
                <w:spacing w:val="-5"/>
              </w:rPr>
              <w:t xml:space="preserve"> </w:t>
            </w:r>
            <w:r>
              <w:t>fence</w:t>
            </w:r>
            <w:r>
              <w:rPr>
                <w:spacing w:val="-6"/>
              </w:rPr>
              <w:t xml:space="preserve"> </w:t>
            </w:r>
            <w:r>
              <w:t>per</w:t>
            </w:r>
            <w:r>
              <w:rPr>
                <w:spacing w:val="-4"/>
              </w:rPr>
              <w:t xml:space="preserve"> </w:t>
            </w:r>
            <w:r>
              <w:rPr>
                <w:spacing w:val="-2"/>
              </w:rPr>
              <w:t>Tenant's</w:t>
            </w:r>
          </w:p>
        </w:tc>
      </w:tr>
    </w:tbl>
    <w:p w14:paraId="0B238B1F" w14:textId="77777777" w:rsidR="00A760F3" w:rsidRDefault="00A760F3">
      <w:pPr>
        <w:spacing w:line="268" w:lineRule="exact"/>
        <w:jc w:val="both"/>
        <w:sectPr w:rsidR="00A760F3" w:rsidSect="00417544">
          <w:type w:val="continuous"/>
          <w:pgSz w:w="12240" w:h="15840"/>
          <w:pgMar w:top="1460" w:right="980" w:bottom="1060" w:left="940" w:header="727" w:footer="852"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B23" w14:textId="77777777">
        <w:trPr>
          <w:trHeight w:val="620"/>
        </w:trPr>
        <w:tc>
          <w:tcPr>
            <w:tcW w:w="1214" w:type="dxa"/>
          </w:tcPr>
          <w:p w14:paraId="0B238B20" w14:textId="77777777" w:rsidR="00A760F3" w:rsidRDefault="00A23B45">
            <w:pPr>
              <w:pStyle w:val="TableParagraph"/>
              <w:spacing w:before="174"/>
              <w:ind w:left="97"/>
              <w:rPr>
                <w:b/>
              </w:rPr>
            </w:pPr>
            <w:r>
              <w:rPr>
                <w:b/>
                <w:spacing w:val="-5"/>
              </w:rPr>
              <w:lastRenderedPageBreak/>
              <w:t>CSI</w:t>
            </w:r>
          </w:p>
        </w:tc>
        <w:tc>
          <w:tcPr>
            <w:tcW w:w="2016" w:type="dxa"/>
          </w:tcPr>
          <w:p w14:paraId="0B238B21" w14:textId="77777777" w:rsidR="00A760F3" w:rsidRDefault="00A23B45">
            <w:pPr>
              <w:pStyle w:val="TableParagraph"/>
              <w:spacing w:before="174"/>
              <w:rPr>
                <w:b/>
              </w:rPr>
            </w:pPr>
            <w:r>
              <w:rPr>
                <w:b/>
                <w:spacing w:val="-2"/>
              </w:rPr>
              <w:t>Scope/Category</w:t>
            </w:r>
          </w:p>
        </w:tc>
        <w:tc>
          <w:tcPr>
            <w:tcW w:w="6650" w:type="dxa"/>
          </w:tcPr>
          <w:p w14:paraId="0B238B22" w14:textId="77777777" w:rsidR="00A760F3" w:rsidRDefault="00A23B45">
            <w:pPr>
              <w:pStyle w:val="TableParagraph"/>
              <w:spacing w:before="174"/>
              <w:rPr>
                <w:b/>
              </w:rPr>
            </w:pPr>
            <w:r>
              <w:rPr>
                <w:b/>
                <w:spacing w:val="-2"/>
              </w:rPr>
              <w:t>Details</w:t>
            </w:r>
          </w:p>
        </w:tc>
      </w:tr>
      <w:tr w:rsidR="00A760F3" w14:paraId="0B238B28" w14:textId="77777777">
        <w:trPr>
          <w:trHeight w:val="1779"/>
        </w:trPr>
        <w:tc>
          <w:tcPr>
            <w:tcW w:w="1214" w:type="dxa"/>
          </w:tcPr>
          <w:p w14:paraId="0B238B24" w14:textId="77777777" w:rsidR="00A760F3" w:rsidRDefault="00A760F3">
            <w:pPr>
              <w:pStyle w:val="TableParagraph"/>
              <w:ind w:left="0"/>
              <w:rPr>
                <w:rFonts w:ascii="Times New Roman"/>
                <w:sz w:val="20"/>
              </w:rPr>
            </w:pPr>
          </w:p>
        </w:tc>
        <w:tc>
          <w:tcPr>
            <w:tcW w:w="2016" w:type="dxa"/>
          </w:tcPr>
          <w:p w14:paraId="0B238B25" w14:textId="77777777" w:rsidR="00A760F3" w:rsidRDefault="00A760F3">
            <w:pPr>
              <w:pStyle w:val="TableParagraph"/>
              <w:ind w:left="0"/>
              <w:rPr>
                <w:rFonts w:ascii="Times New Roman"/>
                <w:sz w:val="20"/>
              </w:rPr>
            </w:pPr>
          </w:p>
        </w:tc>
        <w:tc>
          <w:tcPr>
            <w:tcW w:w="6650" w:type="dxa"/>
          </w:tcPr>
          <w:p w14:paraId="0B238B26" w14:textId="77777777" w:rsidR="00A760F3" w:rsidRDefault="00A23B45">
            <w:pPr>
              <w:pStyle w:val="TableParagraph"/>
              <w:spacing w:before="171" w:line="259" w:lineRule="auto"/>
              <w:ind w:right="151"/>
            </w:pPr>
            <w:r>
              <w:t>Design</w:t>
            </w:r>
            <w:r>
              <w:rPr>
                <w:spacing w:val="-4"/>
              </w:rPr>
              <w:t xml:space="preserve"> </w:t>
            </w:r>
            <w:r>
              <w:t>Criteria</w:t>
            </w:r>
            <w:r>
              <w:rPr>
                <w:spacing w:val="-3"/>
              </w:rPr>
              <w:t xml:space="preserve"> </w:t>
            </w:r>
            <w:r>
              <w:t>at</w:t>
            </w:r>
            <w:r>
              <w:rPr>
                <w:spacing w:val="-2"/>
              </w:rPr>
              <w:t xml:space="preserve"> </w:t>
            </w:r>
            <w:r>
              <w:t>rear</w:t>
            </w:r>
            <w:r>
              <w:rPr>
                <w:spacing w:val="-5"/>
              </w:rPr>
              <w:t xml:space="preserve"> </w:t>
            </w:r>
            <w:r>
              <w:t>of</w:t>
            </w:r>
            <w:r>
              <w:rPr>
                <w:spacing w:val="-5"/>
              </w:rPr>
              <w:t xml:space="preserve"> </w:t>
            </w:r>
            <w:r>
              <w:t>building</w:t>
            </w:r>
            <w:r>
              <w:rPr>
                <w:spacing w:val="-4"/>
              </w:rPr>
              <w:t xml:space="preserve"> </w:t>
            </w:r>
            <w:r>
              <w:t>to</w:t>
            </w:r>
            <w:r>
              <w:rPr>
                <w:spacing w:val="-2"/>
              </w:rPr>
              <w:t xml:space="preserve"> </w:t>
            </w:r>
            <w:r>
              <w:t>screen</w:t>
            </w:r>
            <w:r>
              <w:rPr>
                <w:spacing w:val="-4"/>
              </w:rPr>
              <w:t xml:space="preserve"> </w:t>
            </w:r>
            <w:r>
              <w:t>utility</w:t>
            </w:r>
            <w:r>
              <w:rPr>
                <w:spacing w:val="-4"/>
              </w:rPr>
              <w:t xml:space="preserve"> </w:t>
            </w:r>
            <w:r>
              <w:t>meters</w:t>
            </w:r>
            <w:r>
              <w:rPr>
                <w:spacing w:val="-3"/>
              </w:rPr>
              <w:t xml:space="preserve"> </w:t>
            </w:r>
            <w:r>
              <w:t>and</w:t>
            </w:r>
            <w:r>
              <w:rPr>
                <w:spacing w:val="-4"/>
              </w:rPr>
              <w:t xml:space="preserve"> </w:t>
            </w:r>
            <w:r>
              <w:t>rear access door from drive-thru lane.</w:t>
            </w:r>
          </w:p>
          <w:p w14:paraId="0B238B27" w14:textId="77777777" w:rsidR="00A760F3" w:rsidRDefault="00A23B45">
            <w:pPr>
              <w:pStyle w:val="TableParagraph"/>
              <w:spacing w:before="1" w:line="259" w:lineRule="auto"/>
              <w:ind w:right="151"/>
            </w:pPr>
            <w:r>
              <w:rPr>
                <w:b/>
              </w:rPr>
              <w:t>Finish:</w:t>
            </w:r>
            <w:r>
              <w:rPr>
                <w:b/>
                <w:spacing w:val="-5"/>
              </w:rPr>
              <w:t xml:space="preserve"> </w:t>
            </w:r>
            <w:r>
              <w:t>All</w:t>
            </w:r>
            <w:r>
              <w:rPr>
                <w:spacing w:val="-4"/>
              </w:rPr>
              <w:t xml:space="preserve"> </w:t>
            </w:r>
            <w:r>
              <w:t>screening</w:t>
            </w:r>
            <w:r>
              <w:rPr>
                <w:spacing w:val="-5"/>
              </w:rPr>
              <w:t xml:space="preserve"> </w:t>
            </w:r>
            <w:r>
              <w:t>shall</w:t>
            </w:r>
            <w:r>
              <w:rPr>
                <w:spacing w:val="-4"/>
              </w:rPr>
              <w:t xml:space="preserve"> </w:t>
            </w:r>
            <w:r>
              <w:t>be</w:t>
            </w:r>
            <w:r>
              <w:rPr>
                <w:spacing w:val="-3"/>
              </w:rPr>
              <w:t xml:space="preserve"> </w:t>
            </w:r>
            <w:r>
              <w:t>complementary</w:t>
            </w:r>
            <w:r>
              <w:rPr>
                <w:spacing w:val="-5"/>
              </w:rPr>
              <w:t xml:space="preserve"> </w:t>
            </w:r>
            <w:r>
              <w:t>to</w:t>
            </w:r>
            <w:r>
              <w:rPr>
                <w:spacing w:val="-3"/>
              </w:rPr>
              <w:t xml:space="preserve"> </w:t>
            </w:r>
            <w:r>
              <w:t>building</w:t>
            </w:r>
            <w:r>
              <w:rPr>
                <w:spacing w:val="-5"/>
              </w:rPr>
              <w:t xml:space="preserve"> </w:t>
            </w:r>
            <w:r>
              <w:t>aesthetic</w:t>
            </w:r>
            <w:r>
              <w:rPr>
                <w:spacing w:val="-4"/>
              </w:rPr>
              <w:t xml:space="preserve"> </w:t>
            </w:r>
            <w:r>
              <w:t>and placed in accordance with local jurisdictional requirements and Tenant’s</w:t>
            </w:r>
            <w:r>
              <w:rPr>
                <w:spacing w:val="-3"/>
              </w:rPr>
              <w:t xml:space="preserve"> </w:t>
            </w:r>
            <w:r>
              <w:t>Design/Technical</w:t>
            </w:r>
            <w:r>
              <w:rPr>
                <w:spacing w:val="-4"/>
              </w:rPr>
              <w:t xml:space="preserve"> </w:t>
            </w:r>
            <w:r>
              <w:t>Criteria</w:t>
            </w:r>
            <w:r>
              <w:rPr>
                <w:spacing w:val="-3"/>
              </w:rPr>
              <w:t xml:space="preserve"> </w:t>
            </w:r>
            <w:r>
              <w:t>Package and</w:t>
            </w:r>
            <w:r>
              <w:rPr>
                <w:spacing w:val="-2"/>
              </w:rPr>
              <w:t xml:space="preserve"> </w:t>
            </w:r>
            <w:r>
              <w:t>coordinated</w:t>
            </w:r>
            <w:r>
              <w:rPr>
                <w:spacing w:val="-2"/>
              </w:rPr>
              <w:t xml:space="preserve"> </w:t>
            </w:r>
            <w:r>
              <w:t>site</w:t>
            </w:r>
            <w:r>
              <w:rPr>
                <w:spacing w:val="-3"/>
              </w:rPr>
              <w:t xml:space="preserve"> </w:t>
            </w:r>
            <w:r>
              <w:t>plan.</w:t>
            </w:r>
          </w:p>
        </w:tc>
      </w:tr>
      <w:tr w:rsidR="00A760F3" w14:paraId="0B238B2E" w14:textId="77777777">
        <w:trPr>
          <w:trHeight w:val="2067"/>
        </w:trPr>
        <w:tc>
          <w:tcPr>
            <w:tcW w:w="1214" w:type="dxa"/>
          </w:tcPr>
          <w:p w14:paraId="0B238B29" w14:textId="77777777" w:rsidR="00A760F3" w:rsidRDefault="00A23B45">
            <w:pPr>
              <w:pStyle w:val="TableParagraph"/>
              <w:spacing w:before="171"/>
              <w:ind w:left="97"/>
            </w:pPr>
            <w:r>
              <w:rPr>
                <w:spacing w:val="-2"/>
              </w:rPr>
              <w:t>107300</w:t>
            </w:r>
          </w:p>
        </w:tc>
        <w:tc>
          <w:tcPr>
            <w:tcW w:w="2016" w:type="dxa"/>
          </w:tcPr>
          <w:p w14:paraId="0B238B2A" w14:textId="77777777" w:rsidR="00A760F3" w:rsidRDefault="00A23B45">
            <w:pPr>
              <w:pStyle w:val="TableParagraph"/>
              <w:spacing w:before="171"/>
            </w:pPr>
            <w:r>
              <w:t>Exterior</w:t>
            </w:r>
            <w:r>
              <w:rPr>
                <w:spacing w:val="-5"/>
              </w:rPr>
              <w:t xml:space="preserve"> </w:t>
            </w:r>
            <w:r>
              <w:rPr>
                <w:spacing w:val="-2"/>
              </w:rPr>
              <w:t>Canopies</w:t>
            </w:r>
          </w:p>
        </w:tc>
        <w:tc>
          <w:tcPr>
            <w:tcW w:w="6650" w:type="dxa"/>
          </w:tcPr>
          <w:p w14:paraId="0B238B2B" w14:textId="77777777" w:rsidR="00A760F3" w:rsidRDefault="00A23B45">
            <w:pPr>
              <w:pStyle w:val="TableParagraph"/>
              <w:spacing w:before="171" w:line="259" w:lineRule="auto"/>
              <w:ind w:right="151"/>
            </w:pPr>
            <w:r>
              <w:rPr>
                <w:b/>
              </w:rPr>
              <w:t xml:space="preserve">Metal: </w:t>
            </w:r>
            <w:r>
              <w:t>Landlord shall obtain permits, furnish, and install weather protective</w:t>
            </w:r>
            <w:r>
              <w:rPr>
                <w:spacing w:val="-2"/>
              </w:rPr>
              <w:t xml:space="preserve"> </w:t>
            </w:r>
            <w:r>
              <w:t>canopy</w:t>
            </w:r>
            <w:r>
              <w:rPr>
                <w:spacing w:val="-2"/>
              </w:rPr>
              <w:t xml:space="preserve"> </w:t>
            </w:r>
            <w:r>
              <w:t>above</w:t>
            </w:r>
            <w:r>
              <w:rPr>
                <w:spacing w:val="-2"/>
              </w:rPr>
              <w:t xml:space="preserve"> </w:t>
            </w:r>
            <w:r>
              <w:t>all</w:t>
            </w:r>
            <w:r>
              <w:rPr>
                <w:spacing w:val="-3"/>
              </w:rPr>
              <w:t xml:space="preserve"> </w:t>
            </w:r>
            <w:r>
              <w:t>entry</w:t>
            </w:r>
            <w:r>
              <w:rPr>
                <w:spacing w:val="-4"/>
              </w:rPr>
              <w:t xml:space="preserve"> </w:t>
            </w:r>
            <w:r>
              <w:t>and</w:t>
            </w:r>
            <w:r>
              <w:rPr>
                <w:spacing w:val="-4"/>
              </w:rPr>
              <w:t xml:space="preserve"> </w:t>
            </w:r>
            <w:r>
              <w:t>Egress</w:t>
            </w:r>
            <w:r>
              <w:rPr>
                <w:spacing w:val="-5"/>
              </w:rPr>
              <w:t xml:space="preserve"> </w:t>
            </w:r>
            <w:r>
              <w:t>doors</w:t>
            </w:r>
            <w:r>
              <w:rPr>
                <w:spacing w:val="-3"/>
              </w:rPr>
              <w:t xml:space="preserve"> </w:t>
            </w:r>
            <w:r>
              <w:t>at</w:t>
            </w:r>
            <w:r>
              <w:rPr>
                <w:spacing w:val="-5"/>
              </w:rPr>
              <w:t xml:space="preserve"> </w:t>
            </w:r>
            <w:r>
              <w:t>a</w:t>
            </w:r>
            <w:r>
              <w:rPr>
                <w:spacing w:val="-3"/>
              </w:rPr>
              <w:t xml:space="preserve"> </w:t>
            </w:r>
            <w:r>
              <w:t>minimum</w:t>
            </w:r>
            <w:r>
              <w:rPr>
                <w:spacing w:val="-4"/>
              </w:rPr>
              <w:t xml:space="preserve"> </w:t>
            </w:r>
            <w:r>
              <w:t>(9'- 0") clear above finish floor. Canopy shall be metal type galvalume minimum 22-gauge steel in conformance with ASTM A792 AZ50.</w:t>
            </w:r>
          </w:p>
          <w:p w14:paraId="0B238B2C" w14:textId="77777777" w:rsidR="00A760F3" w:rsidRDefault="00A23B45">
            <w:pPr>
              <w:pStyle w:val="TableParagraph"/>
              <w:spacing w:line="268" w:lineRule="exact"/>
            </w:pPr>
            <w:r>
              <w:t>Canopies</w:t>
            </w:r>
            <w:r>
              <w:rPr>
                <w:spacing w:val="-4"/>
              </w:rPr>
              <w:t xml:space="preserve"> </w:t>
            </w:r>
            <w:r>
              <w:t>shall</w:t>
            </w:r>
            <w:r>
              <w:rPr>
                <w:spacing w:val="-7"/>
              </w:rPr>
              <w:t xml:space="preserve"> </w:t>
            </w:r>
            <w:r>
              <w:t>not</w:t>
            </w:r>
            <w:r>
              <w:rPr>
                <w:spacing w:val="-5"/>
              </w:rPr>
              <w:t xml:space="preserve"> </w:t>
            </w:r>
            <w:r>
              <w:t>drain</w:t>
            </w:r>
            <w:r>
              <w:rPr>
                <w:spacing w:val="-5"/>
              </w:rPr>
              <w:t xml:space="preserve"> </w:t>
            </w:r>
            <w:r>
              <w:t>onto</w:t>
            </w:r>
            <w:r>
              <w:rPr>
                <w:spacing w:val="-3"/>
              </w:rPr>
              <w:t xml:space="preserve"> </w:t>
            </w:r>
            <w:r>
              <w:t>pedestrian</w:t>
            </w:r>
            <w:r>
              <w:rPr>
                <w:spacing w:val="-4"/>
              </w:rPr>
              <w:t xml:space="preserve"> </w:t>
            </w:r>
            <w:r>
              <w:rPr>
                <w:spacing w:val="-2"/>
              </w:rPr>
              <w:t>areas.</w:t>
            </w:r>
          </w:p>
          <w:p w14:paraId="0B238B2D" w14:textId="77777777" w:rsidR="00A760F3" w:rsidRDefault="00A23B45">
            <w:pPr>
              <w:pStyle w:val="TableParagraph"/>
              <w:spacing w:before="22"/>
            </w:pPr>
            <w:r>
              <w:rPr>
                <w:b/>
              </w:rPr>
              <w:t>Color:</w:t>
            </w:r>
            <w:r>
              <w:rPr>
                <w:b/>
                <w:spacing w:val="-7"/>
              </w:rPr>
              <w:t xml:space="preserve"> </w:t>
            </w:r>
            <w:r>
              <w:t>Color</w:t>
            </w:r>
            <w:r>
              <w:rPr>
                <w:spacing w:val="-5"/>
              </w:rPr>
              <w:t xml:space="preserve"> </w:t>
            </w:r>
            <w:r>
              <w:t>and</w:t>
            </w:r>
            <w:r>
              <w:rPr>
                <w:spacing w:val="-5"/>
              </w:rPr>
              <w:t xml:space="preserve"> </w:t>
            </w:r>
            <w:r>
              <w:t>canopy</w:t>
            </w:r>
            <w:r>
              <w:rPr>
                <w:spacing w:val="-3"/>
              </w:rPr>
              <w:t xml:space="preserve"> </w:t>
            </w:r>
            <w:r>
              <w:t>design</w:t>
            </w:r>
            <w:r>
              <w:rPr>
                <w:spacing w:val="-4"/>
              </w:rPr>
              <w:t xml:space="preserve"> </w:t>
            </w:r>
            <w:r>
              <w:t>per</w:t>
            </w:r>
            <w:r>
              <w:rPr>
                <w:spacing w:val="-4"/>
              </w:rPr>
              <w:t xml:space="preserve"> </w:t>
            </w:r>
            <w:r>
              <w:t>Tenant’s</w:t>
            </w:r>
            <w:r>
              <w:rPr>
                <w:spacing w:val="-3"/>
              </w:rPr>
              <w:t xml:space="preserve"> </w:t>
            </w:r>
            <w:r>
              <w:rPr>
                <w:spacing w:val="-2"/>
              </w:rPr>
              <w:t>approval.</w:t>
            </w:r>
          </w:p>
        </w:tc>
      </w:tr>
      <w:tr w:rsidR="00A760F3" w14:paraId="0B238B33" w14:textId="77777777">
        <w:trPr>
          <w:trHeight w:val="2360"/>
        </w:trPr>
        <w:tc>
          <w:tcPr>
            <w:tcW w:w="1214" w:type="dxa"/>
          </w:tcPr>
          <w:p w14:paraId="0B238B2F" w14:textId="77777777" w:rsidR="00A760F3" w:rsidRDefault="00A23B45">
            <w:pPr>
              <w:pStyle w:val="TableParagraph"/>
              <w:spacing w:before="174"/>
              <w:ind w:left="97"/>
            </w:pPr>
            <w:r>
              <w:rPr>
                <w:spacing w:val="-2"/>
              </w:rPr>
              <w:t>107300A</w:t>
            </w:r>
          </w:p>
        </w:tc>
        <w:tc>
          <w:tcPr>
            <w:tcW w:w="2016" w:type="dxa"/>
          </w:tcPr>
          <w:p w14:paraId="0B238B30" w14:textId="77777777" w:rsidR="00A760F3" w:rsidRDefault="00A23B45">
            <w:pPr>
              <w:pStyle w:val="TableParagraph"/>
              <w:spacing w:before="174" w:line="256" w:lineRule="auto"/>
            </w:pPr>
            <w:r>
              <w:t>Drive</w:t>
            </w:r>
            <w:r>
              <w:rPr>
                <w:spacing w:val="-13"/>
              </w:rPr>
              <w:t xml:space="preserve"> </w:t>
            </w:r>
            <w:r>
              <w:t>Thru</w:t>
            </w:r>
            <w:r>
              <w:rPr>
                <w:spacing w:val="-12"/>
              </w:rPr>
              <w:t xml:space="preserve"> </w:t>
            </w:r>
            <w:r>
              <w:t xml:space="preserve">Exterior </w:t>
            </w:r>
            <w:r>
              <w:rPr>
                <w:spacing w:val="-2"/>
              </w:rPr>
              <w:t>Canopies</w:t>
            </w:r>
          </w:p>
        </w:tc>
        <w:tc>
          <w:tcPr>
            <w:tcW w:w="6650" w:type="dxa"/>
          </w:tcPr>
          <w:p w14:paraId="0B238B31" w14:textId="77777777" w:rsidR="00A760F3" w:rsidRDefault="00A23B45">
            <w:pPr>
              <w:pStyle w:val="TableParagraph"/>
              <w:spacing w:before="174" w:line="259" w:lineRule="auto"/>
              <w:ind w:right="75"/>
            </w:pPr>
            <w:r>
              <w:rPr>
                <w:b/>
              </w:rPr>
              <w:t xml:space="preserve">Drive Thru Canopy: </w:t>
            </w:r>
            <w:r>
              <w:t>Landlord shall obtain permits, furnish and install weather</w:t>
            </w:r>
            <w:r>
              <w:rPr>
                <w:spacing w:val="-5"/>
              </w:rPr>
              <w:t xml:space="preserve"> </w:t>
            </w:r>
            <w:r>
              <w:t>protective</w:t>
            </w:r>
            <w:r>
              <w:rPr>
                <w:spacing w:val="-5"/>
              </w:rPr>
              <w:t xml:space="preserve"> </w:t>
            </w:r>
            <w:r>
              <w:t>canopy</w:t>
            </w:r>
            <w:r>
              <w:rPr>
                <w:spacing w:val="-4"/>
              </w:rPr>
              <w:t xml:space="preserve"> </w:t>
            </w:r>
            <w:r>
              <w:t>above</w:t>
            </w:r>
            <w:r>
              <w:rPr>
                <w:spacing w:val="-5"/>
              </w:rPr>
              <w:t xml:space="preserve"> </w:t>
            </w:r>
            <w:r>
              <w:t>Drive-Thru</w:t>
            </w:r>
            <w:r>
              <w:rPr>
                <w:spacing w:val="-4"/>
              </w:rPr>
              <w:t xml:space="preserve"> </w:t>
            </w:r>
            <w:r>
              <w:t>window</w:t>
            </w:r>
            <w:r>
              <w:rPr>
                <w:spacing w:val="-5"/>
              </w:rPr>
              <w:t xml:space="preserve"> </w:t>
            </w:r>
            <w:r>
              <w:t>at</w:t>
            </w:r>
            <w:r>
              <w:rPr>
                <w:spacing w:val="-2"/>
              </w:rPr>
              <w:t xml:space="preserve"> </w:t>
            </w:r>
            <w:r>
              <w:t>a</w:t>
            </w:r>
            <w:r>
              <w:rPr>
                <w:spacing w:val="-5"/>
              </w:rPr>
              <w:t xml:space="preserve"> </w:t>
            </w:r>
            <w:r>
              <w:t>minimum</w:t>
            </w:r>
            <w:r>
              <w:rPr>
                <w:spacing w:val="-2"/>
              </w:rPr>
              <w:t xml:space="preserve"> </w:t>
            </w:r>
            <w:r>
              <w:t xml:space="preserve">(9'- 6") clear above drive through lane. Canopy shall be metal type galvalume minimum 22-gauge steel in conformance with ASTM A792 AZ50. Minimum 5'-0" projection from the building per Tenant's Design </w:t>
            </w:r>
            <w:r>
              <w:rPr>
                <w:spacing w:val="-2"/>
              </w:rPr>
              <w:t>Criteria.</w:t>
            </w:r>
          </w:p>
          <w:p w14:paraId="0B238B32" w14:textId="77777777" w:rsidR="00A760F3" w:rsidRDefault="00A23B45">
            <w:pPr>
              <w:pStyle w:val="TableParagraph"/>
              <w:spacing w:line="266" w:lineRule="exact"/>
            </w:pPr>
            <w:r>
              <w:rPr>
                <w:b/>
              </w:rPr>
              <w:t>Color:</w:t>
            </w:r>
            <w:r>
              <w:rPr>
                <w:b/>
                <w:spacing w:val="-7"/>
              </w:rPr>
              <w:t xml:space="preserve"> </w:t>
            </w:r>
            <w:r>
              <w:t>Color</w:t>
            </w:r>
            <w:r>
              <w:rPr>
                <w:spacing w:val="-5"/>
              </w:rPr>
              <w:t xml:space="preserve"> </w:t>
            </w:r>
            <w:r>
              <w:t>and</w:t>
            </w:r>
            <w:r>
              <w:rPr>
                <w:spacing w:val="-5"/>
              </w:rPr>
              <w:t xml:space="preserve"> </w:t>
            </w:r>
            <w:r>
              <w:t>canopy</w:t>
            </w:r>
            <w:r>
              <w:rPr>
                <w:spacing w:val="-3"/>
              </w:rPr>
              <w:t xml:space="preserve"> </w:t>
            </w:r>
            <w:r>
              <w:t>design</w:t>
            </w:r>
            <w:r>
              <w:rPr>
                <w:spacing w:val="-4"/>
              </w:rPr>
              <w:t xml:space="preserve"> </w:t>
            </w:r>
            <w:r>
              <w:t>per</w:t>
            </w:r>
            <w:r>
              <w:rPr>
                <w:spacing w:val="-4"/>
              </w:rPr>
              <w:t xml:space="preserve"> </w:t>
            </w:r>
            <w:r>
              <w:t>Tenant’s</w:t>
            </w:r>
            <w:r>
              <w:rPr>
                <w:spacing w:val="-3"/>
              </w:rPr>
              <w:t xml:space="preserve"> </w:t>
            </w:r>
            <w:r>
              <w:rPr>
                <w:spacing w:val="-2"/>
              </w:rPr>
              <w:t>approval.</w:t>
            </w:r>
          </w:p>
        </w:tc>
      </w:tr>
      <w:tr w:rsidR="00A760F3" w14:paraId="0B238B39" w14:textId="77777777">
        <w:trPr>
          <w:trHeight w:val="4095"/>
        </w:trPr>
        <w:tc>
          <w:tcPr>
            <w:tcW w:w="1214" w:type="dxa"/>
          </w:tcPr>
          <w:p w14:paraId="0B238B34" w14:textId="77777777" w:rsidR="00A760F3" w:rsidRDefault="00A23B45">
            <w:pPr>
              <w:pStyle w:val="TableParagraph"/>
              <w:spacing w:before="171"/>
              <w:ind w:left="97"/>
            </w:pPr>
            <w:r>
              <w:rPr>
                <w:spacing w:val="-2"/>
              </w:rPr>
              <w:t>210000</w:t>
            </w:r>
          </w:p>
        </w:tc>
        <w:tc>
          <w:tcPr>
            <w:tcW w:w="2016" w:type="dxa"/>
          </w:tcPr>
          <w:p w14:paraId="0B238B35" w14:textId="77777777" w:rsidR="00A760F3" w:rsidRDefault="00A23B45">
            <w:pPr>
              <w:pStyle w:val="TableParagraph"/>
              <w:spacing w:before="171"/>
            </w:pPr>
            <w:r>
              <w:t>Fire</w:t>
            </w:r>
            <w:r>
              <w:rPr>
                <w:spacing w:val="-2"/>
              </w:rPr>
              <w:t xml:space="preserve"> Protection</w:t>
            </w:r>
          </w:p>
        </w:tc>
        <w:tc>
          <w:tcPr>
            <w:tcW w:w="6650" w:type="dxa"/>
          </w:tcPr>
          <w:p w14:paraId="0B238B36" w14:textId="77777777" w:rsidR="00A760F3" w:rsidRDefault="00A23B45">
            <w:pPr>
              <w:pStyle w:val="TableParagraph"/>
              <w:spacing w:before="171" w:line="259" w:lineRule="auto"/>
            </w:pPr>
            <w:r>
              <w:rPr>
                <w:b/>
              </w:rPr>
              <w:t>General:</w:t>
            </w:r>
            <w:r>
              <w:rPr>
                <w:b/>
                <w:spacing w:val="-5"/>
              </w:rPr>
              <w:t xml:space="preserve"> </w:t>
            </w:r>
            <w:r>
              <w:t>If</w:t>
            </w:r>
            <w:r>
              <w:rPr>
                <w:spacing w:val="-4"/>
              </w:rPr>
              <w:t xml:space="preserve"> </w:t>
            </w:r>
            <w:r>
              <w:t>required</w:t>
            </w:r>
            <w:r>
              <w:rPr>
                <w:spacing w:val="-7"/>
              </w:rPr>
              <w:t xml:space="preserve"> </w:t>
            </w:r>
            <w:r>
              <w:t>by</w:t>
            </w:r>
            <w:r>
              <w:rPr>
                <w:spacing w:val="-3"/>
              </w:rPr>
              <w:t xml:space="preserve"> </w:t>
            </w:r>
            <w:r>
              <w:t>applicable</w:t>
            </w:r>
            <w:r>
              <w:rPr>
                <w:spacing w:val="-3"/>
              </w:rPr>
              <w:t xml:space="preserve"> </w:t>
            </w:r>
            <w:r>
              <w:t>codes;</w:t>
            </w:r>
            <w:r>
              <w:rPr>
                <w:spacing w:val="-5"/>
              </w:rPr>
              <w:t xml:space="preserve"> </w:t>
            </w:r>
            <w:r>
              <w:t>Landlord</w:t>
            </w:r>
            <w:r>
              <w:rPr>
                <w:spacing w:val="-5"/>
              </w:rPr>
              <w:t xml:space="preserve"> </w:t>
            </w:r>
            <w:r>
              <w:t>shall</w:t>
            </w:r>
            <w:r>
              <w:rPr>
                <w:spacing w:val="-4"/>
              </w:rPr>
              <w:t xml:space="preserve"> </w:t>
            </w:r>
            <w:r>
              <w:t>engineer,</w:t>
            </w:r>
            <w:r>
              <w:rPr>
                <w:spacing w:val="-6"/>
              </w:rPr>
              <w:t xml:space="preserve"> </w:t>
            </w:r>
            <w:r>
              <w:t>obtain permits, furnish and install a certified fire sprinkler system in dedicated riser room. Locate fire main in BOH in Tenant approved location.</w:t>
            </w:r>
          </w:p>
          <w:p w14:paraId="0B238B37" w14:textId="77777777" w:rsidR="00A760F3" w:rsidRDefault="00A23B45">
            <w:pPr>
              <w:pStyle w:val="TableParagraph"/>
              <w:spacing w:line="259" w:lineRule="auto"/>
              <w:ind w:right="97"/>
            </w:pPr>
            <w:r>
              <w:t>Include</w:t>
            </w:r>
            <w:r>
              <w:rPr>
                <w:spacing w:val="-3"/>
              </w:rPr>
              <w:t xml:space="preserve"> </w:t>
            </w:r>
            <w:r>
              <w:t>flow</w:t>
            </w:r>
            <w:r>
              <w:rPr>
                <w:spacing w:val="-5"/>
              </w:rPr>
              <w:t xml:space="preserve"> </w:t>
            </w:r>
            <w:r>
              <w:t>valve,</w:t>
            </w:r>
            <w:r>
              <w:rPr>
                <w:spacing w:val="-5"/>
              </w:rPr>
              <w:t xml:space="preserve"> </w:t>
            </w:r>
            <w:r>
              <w:t>tamper</w:t>
            </w:r>
            <w:r>
              <w:rPr>
                <w:spacing w:val="-5"/>
              </w:rPr>
              <w:t xml:space="preserve"> </w:t>
            </w:r>
            <w:r>
              <w:t>devices,</w:t>
            </w:r>
            <w:r>
              <w:rPr>
                <w:spacing w:val="-4"/>
              </w:rPr>
              <w:t xml:space="preserve"> </w:t>
            </w:r>
            <w:r>
              <w:t>back</w:t>
            </w:r>
            <w:r>
              <w:rPr>
                <w:spacing w:val="-5"/>
              </w:rPr>
              <w:t xml:space="preserve"> </w:t>
            </w:r>
            <w:r>
              <w:t>flow</w:t>
            </w:r>
            <w:r>
              <w:rPr>
                <w:spacing w:val="-3"/>
              </w:rPr>
              <w:t xml:space="preserve"> </w:t>
            </w:r>
            <w:r>
              <w:t>prevention</w:t>
            </w:r>
            <w:r>
              <w:rPr>
                <w:spacing w:val="-4"/>
              </w:rPr>
              <w:t xml:space="preserve"> </w:t>
            </w:r>
            <w:r>
              <w:t>and</w:t>
            </w:r>
            <w:r>
              <w:rPr>
                <w:spacing w:val="-4"/>
              </w:rPr>
              <w:t xml:space="preserve"> </w:t>
            </w:r>
            <w:r>
              <w:t>applicable clearances</w:t>
            </w:r>
            <w:r>
              <w:rPr>
                <w:spacing w:val="-2"/>
              </w:rPr>
              <w:t xml:space="preserve"> </w:t>
            </w:r>
            <w:r>
              <w:t>as required</w:t>
            </w:r>
            <w:r>
              <w:rPr>
                <w:spacing w:val="-1"/>
              </w:rPr>
              <w:t xml:space="preserve"> </w:t>
            </w:r>
            <w:r>
              <w:t>by</w:t>
            </w:r>
            <w:r>
              <w:rPr>
                <w:spacing w:val="-1"/>
              </w:rPr>
              <w:t xml:space="preserve"> </w:t>
            </w:r>
            <w:r>
              <w:t>the authority having</w:t>
            </w:r>
            <w:r>
              <w:rPr>
                <w:spacing w:val="-1"/>
              </w:rPr>
              <w:t xml:space="preserve"> </w:t>
            </w:r>
            <w:r>
              <w:t>jurisdiction. System shall be fully operational and connect to Landlord provided fire alarm</w:t>
            </w:r>
            <w:r>
              <w:rPr>
                <w:spacing w:val="40"/>
              </w:rPr>
              <w:t xml:space="preserve"> </w:t>
            </w:r>
            <w:r>
              <w:rPr>
                <w:spacing w:val="-2"/>
              </w:rPr>
              <w:t>system.</w:t>
            </w:r>
          </w:p>
          <w:p w14:paraId="0B238B38" w14:textId="77777777" w:rsidR="00A760F3" w:rsidRDefault="00A23B45">
            <w:pPr>
              <w:pStyle w:val="TableParagraph"/>
              <w:spacing w:line="259" w:lineRule="auto"/>
            </w:pPr>
            <w:r>
              <w:rPr>
                <w:b/>
              </w:rPr>
              <w:t xml:space="preserve">Installation: </w:t>
            </w:r>
            <w:r>
              <w:t>Landlord shall coordinate installation of sprinkler system with</w:t>
            </w:r>
            <w:r>
              <w:rPr>
                <w:spacing w:val="-5"/>
              </w:rPr>
              <w:t xml:space="preserve"> </w:t>
            </w:r>
            <w:r>
              <w:t>Tenant</w:t>
            </w:r>
            <w:r>
              <w:rPr>
                <w:spacing w:val="-3"/>
              </w:rPr>
              <w:t xml:space="preserve"> </w:t>
            </w:r>
            <w:r>
              <w:t>provided</w:t>
            </w:r>
            <w:r>
              <w:rPr>
                <w:spacing w:val="-5"/>
              </w:rPr>
              <w:t xml:space="preserve"> </w:t>
            </w:r>
            <w:r>
              <w:t>plans.</w:t>
            </w:r>
            <w:r>
              <w:rPr>
                <w:spacing w:val="-4"/>
              </w:rPr>
              <w:t xml:space="preserve"> </w:t>
            </w:r>
            <w:r>
              <w:t>Uprights,</w:t>
            </w:r>
            <w:r>
              <w:rPr>
                <w:spacing w:val="-4"/>
              </w:rPr>
              <w:t xml:space="preserve"> </w:t>
            </w:r>
            <w:r>
              <w:t>side</w:t>
            </w:r>
            <w:r>
              <w:rPr>
                <w:spacing w:val="-6"/>
              </w:rPr>
              <w:t xml:space="preserve"> </w:t>
            </w:r>
            <w:r>
              <w:t>wall,</w:t>
            </w:r>
            <w:r>
              <w:rPr>
                <w:spacing w:val="-4"/>
              </w:rPr>
              <w:t xml:space="preserve"> </w:t>
            </w:r>
            <w:r>
              <w:t>pendant,</w:t>
            </w:r>
            <w:r>
              <w:rPr>
                <w:spacing w:val="-4"/>
              </w:rPr>
              <w:t xml:space="preserve"> </w:t>
            </w:r>
            <w:r>
              <w:t>and</w:t>
            </w:r>
            <w:r>
              <w:rPr>
                <w:spacing w:val="-5"/>
              </w:rPr>
              <w:t xml:space="preserve"> </w:t>
            </w:r>
            <w:r>
              <w:t>concealed heads shall be fully coordinated with Tenant’s interior layout plans and conform with all applicable codes. Sprinkler installation shall be coordinated with Tenant’s GC to ensure system is inspected, certified, and fully operational prior to Tenant’s occupancy.</w:t>
            </w:r>
          </w:p>
        </w:tc>
      </w:tr>
      <w:tr w:rsidR="00A760F3" w14:paraId="0B238B3E" w14:textId="77777777">
        <w:trPr>
          <w:trHeight w:val="1621"/>
        </w:trPr>
        <w:tc>
          <w:tcPr>
            <w:tcW w:w="1214" w:type="dxa"/>
          </w:tcPr>
          <w:p w14:paraId="0B238B3A" w14:textId="77777777" w:rsidR="00A760F3" w:rsidRDefault="00A23B45">
            <w:pPr>
              <w:pStyle w:val="TableParagraph"/>
              <w:spacing w:before="174"/>
              <w:ind w:left="97"/>
            </w:pPr>
            <w:r>
              <w:rPr>
                <w:spacing w:val="-2"/>
              </w:rPr>
              <w:t>224200</w:t>
            </w:r>
          </w:p>
        </w:tc>
        <w:tc>
          <w:tcPr>
            <w:tcW w:w="2016" w:type="dxa"/>
          </w:tcPr>
          <w:p w14:paraId="0B238B3B" w14:textId="77777777" w:rsidR="00A760F3" w:rsidRDefault="00A23B45">
            <w:pPr>
              <w:pStyle w:val="TableParagraph"/>
              <w:spacing w:before="174" w:line="259" w:lineRule="auto"/>
            </w:pPr>
            <w:r>
              <w:t>Plumbing</w:t>
            </w:r>
            <w:r>
              <w:rPr>
                <w:spacing w:val="-13"/>
              </w:rPr>
              <w:t xml:space="preserve"> </w:t>
            </w:r>
            <w:r>
              <w:t>Fixtures</w:t>
            </w:r>
            <w:r>
              <w:rPr>
                <w:spacing w:val="-12"/>
              </w:rPr>
              <w:t xml:space="preserve"> </w:t>
            </w:r>
            <w:r>
              <w:t xml:space="preserve">&amp; </w:t>
            </w:r>
            <w:r>
              <w:rPr>
                <w:spacing w:val="-2"/>
              </w:rPr>
              <w:t>Equipment</w:t>
            </w:r>
          </w:p>
        </w:tc>
        <w:tc>
          <w:tcPr>
            <w:tcW w:w="6650" w:type="dxa"/>
          </w:tcPr>
          <w:p w14:paraId="0B238B3C" w14:textId="77777777" w:rsidR="00A760F3" w:rsidRDefault="00A23B45">
            <w:pPr>
              <w:pStyle w:val="TableParagraph"/>
              <w:spacing w:before="174" w:line="259" w:lineRule="auto"/>
            </w:pPr>
            <w:r>
              <w:rPr>
                <w:b/>
              </w:rPr>
              <w:t xml:space="preserve">Plumbing Vents: </w:t>
            </w:r>
            <w:r>
              <w:t>Furnish, engineer, and install all plumbing vents required for tenant's future construction. Vents shall be properly sized based</w:t>
            </w:r>
            <w:r>
              <w:rPr>
                <w:spacing w:val="-4"/>
              </w:rPr>
              <w:t xml:space="preserve"> </w:t>
            </w:r>
            <w:r>
              <w:t>on</w:t>
            </w:r>
            <w:r>
              <w:rPr>
                <w:spacing w:val="-6"/>
              </w:rPr>
              <w:t xml:space="preserve"> </w:t>
            </w:r>
            <w:r>
              <w:t>tenant's</w:t>
            </w:r>
            <w:r>
              <w:rPr>
                <w:spacing w:val="-3"/>
              </w:rPr>
              <w:t xml:space="preserve"> </w:t>
            </w:r>
            <w:r>
              <w:t>future</w:t>
            </w:r>
            <w:r>
              <w:rPr>
                <w:spacing w:val="-2"/>
              </w:rPr>
              <w:t xml:space="preserve"> </w:t>
            </w:r>
            <w:r>
              <w:t>fixture</w:t>
            </w:r>
            <w:r>
              <w:rPr>
                <w:spacing w:val="-2"/>
              </w:rPr>
              <w:t xml:space="preserve"> </w:t>
            </w:r>
            <w:r>
              <w:t>unit</w:t>
            </w:r>
            <w:r>
              <w:rPr>
                <w:spacing w:val="-5"/>
              </w:rPr>
              <w:t xml:space="preserve"> </w:t>
            </w:r>
            <w:r>
              <w:t>count.</w:t>
            </w:r>
            <w:r>
              <w:rPr>
                <w:spacing w:val="-6"/>
              </w:rPr>
              <w:t xml:space="preserve"> </w:t>
            </w:r>
            <w:r>
              <w:t>Landlord</w:t>
            </w:r>
            <w:r>
              <w:rPr>
                <w:spacing w:val="-6"/>
              </w:rPr>
              <w:t xml:space="preserve"> </w:t>
            </w:r>
            <w:r>
              <w:t>shall</w:t>
            </w:r>
            <w:r>
              <w:rPr>
                <w:spacing w:val="-3"/>
              </w:rPr>
              <w:t xml:space="preserve"> </w:t>
            </w:r>
            <w:r>
              <w:t>properly</w:t>
            </w:r>
            <w:r>
              <w:rPr>
                <w:spacing w:val="-2"/>
              </w:rPr>
              <w:t xml:space="preserve"> </w:t>
            </w:r>
            <w:r>
              <w:t>flash roof penetration and extend pipe to terminate in the ceiling above</w:t>
            </w:r>
          </w:p>
          <w:p w14:paraId="0B238B3D" w14:textId="77777777" w:rsidR="00A760F3" w:rsidRDefault="00A23B45">
            <w:pPr>
              <w:pStyle w:val="TableParagraph"/>
              <w:spacing w:line="267" w:lineRule="exact"/>
            </w:pPr>
            <w:r>
              <w:t>tenant's</w:t>
            </w:r>
            <w:r>
              <w:rPr>
                <w:spacing w:val="-4"/>
              </w:rPr>
              <w:t xml:space="preserve"> </w:t>
            </w:r>
            <w:r>
              <w:rPr>
                <w:spacing w:val="-2"/>
              </w:rPr>
              <w:t>space.</w:t>
            </w:r>
          </w:p>
        </w:tc>
      </w:tr>
    </w:tbl>
    <w:p w14:paraId="0B238B3F" w14:textId="77777777" w:rsidR="00A760F3" w:rsidRDefault="00A760F3">
      <w:pPr>
        <w:spacing w:line="267" w:lineRule="exact"/>
        <w:sectPr w:rsidR="00A760F3" w:rsidSect="00417544">
          <w:headerReference w:type="default" r:id="rId20"/>
          <w:footerReference w:type="default" r:id="rId21"/>
          <w:pgSz w:w="12240" w:h="15840"/>
          <w:pgMar w:top="1460" w:right="980" w:bottom="1000" w:left="940" w:header="727" w:footer="806"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B43" w14:textId="77777777">
        <w:trPr>
          <w:trHeight w:val="620"/>
        </w:trPr>
        <w:tc>
          <w:tcPr>
            <w:tcW w:w="1214" w:type="dxa"/>
          </w:tcPr>
          <w:p w14:paraId="0B238B40" w14:textId="77777777" w:rsidR="00A760F3" w:rsidRDefault="00A23B45">
            <w:pPr>
              <w:pStyle w:val="TableParagraph"/>
              <w:spacing w:before="174"/>
              <w:ind w:left="97"/>
              <w:rPr>
                <w:b/>
              </w:rPr>
            </w:pPr>
            <w:r>
              <w:rPr>
                <w:b/>
                <w:spacing w:val="-5"/>
              </w:rPr>
              <w:lastRenderedPageBreak/>
              <w:t>CSI</w:t>
            </w:r>
          </w:p>
        </w:tc>
        <w:tc>
          <w:tcPr>
            <w:tcW w:w="2016" w:type="dxa"/>
          </w:tcPr>
          <w:p w14:paraId="0B238B41" w14:textId="77777777" w:rsidR="00A760F3" w:rsidRDefault="00A23B45">
            <w:pPr>
              <w:pStyle w:val="TableParagraph"/>
              <w:spacing w:before="174"/>
              <w:rPr>
                <w:b/>
              </w:rPr>
            </w:pPr>
            <w:r>
              <w:rPr>
                <w:b/>
                <w:spacing w:val="-2"/>
              </w:rPr>
              <w:t>Scope/Category</w:t>
            </w:r>
          </w:p>
        </w:tc>
        <w:tc>
          <w:tcPr>
            <w:tcW w:w="6650" w:type="dxa"/>
          </w:tcPr>
          <w:p w14:paraId="0B238B42" w14:textId="77777777" w:rsidR="00A760F3" w:rsidRDefault="00A23B45">
            <w:pPr>
              <w:pStyle w:val="TableParagraph"/>
              <w:spacing w:before="174"/>
              <w:rPr>
                <w:b/>
              </w:rPr>
            </w:pPr>
            <w:r>
              <w:rPr>
                <w:b/>
                <w:spacing w:val="-2"/>
              </w:rPr>
              <w:t>Details</w:t>
            </w:r>
          </w:p>
        </w:tc>
      </w:tr>
      <w:tr w:rsidR="00A760F3" w14:paraId="0B238B48" w14:textId="77777777">
        <w:trPr>
          <w:trHeight w:val="2938"/>
        </w:trPr>
        <w:tc>
          <w:tcPr>
            <w:tcW w:w="1214" w:type="dxa"/>
          </w:tcPr>
          <w:p w14:paraId="0B238B44" w14:textId="77777777" w:rsidR="00A760F3" w:rsidRDefault="00A760F3">
            <w:pPr>
              <w:pStyle w:val="TableParagraph"/>
              <w:ind w:left="0"/>
              <w:rPr>
                <w:rFonts w:ascii="Times New Roman"/>
                <w:sz w:val="20"/>
              </w:rPr>
            </w:pPr>
          </w:p>
        </w:tc>
        <w:tc>
          <w:tcPr>
            <w:tcW w:w="2016" w:type="dxa"/>
          </w:tcPr>
          <w:p w14:paraId="0B238B45" w14:textId="77777777" w:rsidR="00A760F3" w:rsidRDefault="00A760F3">
            <w:pPr>
              <w:pStyle w:val="TableParagraph"/>
              <w:ind w:left="0"/>
              <w:rPr>
                <w:rFonts w:ascii="Times New Roman"/>
                <w:sz w:val="20"/>
              </w:rPr>
            </w:pPr>
          </w:p>
        </w:tc>
        <w:tc>
          <w:tcPr>
            <w:tcW w:w="6650" w:type="dxa"/>
          </w:tcPr>
          <w:p w14:paraId="0B238B46" w14:textId="5D588965" w:rsidR="00A760F3" w:rsidRDefault="00A23B45">
            <w:pPr>
              <w:pStyle w:val="TableParagraph"/>
              <w:spacing w:before="171" w:line="259" w:lineRule="auto"/>
              <w:ind w:right="115"/>
            </w:pPr>
            <w:r>
              <w:rPr>
                <w:b/>
              </w:rPr>
              <w:t xml:space="preserve">Hose Bibs: </w:t>
            </w:r>
            <w:r>
              <w:t xml:space="preserve">Provide (2) lockable recessed </w:t>
            </w:r>
            <w:del w:id="30" w:author="Erin Elferdink" w:date="2024-01-16T16:57:00Z">
              <w:r w:rsidDel="00513F0A">
                <w:delText xml:space="preserve">frost-free </w:delText>
              </w:r>
            </w:del>
            <w:r>
              <w:t>bibs, located adjacent to tenants BOH entry and patio area. Final location shall be coordinated</w:t>
            </w:r>
            <w:r>
              <w:rPr>
                <w:spacing w:val="-2"/>
              </w:rPr>
              <w:t xml:space="preserve"> </w:t>
            </w:r>
            <w:r>
              <w:t>with tenant's</w:t>
            </w:r>
            <w:r>
              <w:rPr>
                <w:spacing w:val="-1"/>
              </w:rPr>
              <w:t xml:space="preserve"> </w:t>
            </w:r>
            <w:r>
              <w:t>plans prior to installation.</w:t>
            </w:r>
            <w:r>
              <w:rPr>
                <w:spacing w:val="-2"/>
              </w:rPr>
              <w:t xml:space="preserve"> </w:t>
            </w:r>
            <w:r>
              <w:t>Hose bibs</w:t>
            </w:r>
            <w:r>
              <w:rPr>
                <w:spacing w:val="-1"/>
              </w:rPr>
              <w:t xml:space="preserve"> </w:t>
            </w:r>
            <w:r>
              <w:t xml:space="preserve">shall be connected to a 0-½” </w:t>
            </w:r>
            <w:del w:id="31" w:author="Erin Elferdink" w:date="2023-10-04T16:29:00Z">
              <w:r w:rsidDel="00E15BDD">
                <w:delText xml:space="preserve">insulated copper </w:delText>
              </w:r>
            </w:del>
            <w:r>
              <w:t>pipe, run through wall, and terminated above tenant's space. Leave piping exposed and visible for tenant's</w:t>
            </w:r>
            <w:r>
              <w:rPr>
                <w:spacing w:val="-3"/>
              </w:rPr>
              <w:t xml:space="preserve"> </w:t>
            </w:r>
            <w:r>
              <w:t>future</w:t>
            </w:r>
            <w:r>
              <w:rPr>
                <w:spacing w:val="-5"/>
              </w:rPr>
              <w:t xml:space="preserve"> </w:t>
            </w:r>
            <w:r>
              <w:t>connection.</w:t>
            </w:r>
            <w:r>
              <w:rPr>
                <w:spacing w:val="-3"/>
              </w:rPr>
              <w:t xml:space="preserve"> </w:t>
            </w:r>
            <w:r>
              <w:t>If</w:t>
            </w:r>
            <w:r>
              <w:rPr>
                <w:spacing w:val="-3"/>
              </w:rPr>
              <w:t xml:space="preserve"> </w:t>
            </w:r>
            <w:r>
              <w:t>system</w:t>
            </w:r>
            <w:r>
              <w:rPr>
                <w:spacing w:val="-2"/>
              </w:rPr>
              <w:t xml:space="preserve"> </w:t>
            </w:r>
            <w:r>
              <w:t>is</w:t>
            </w:r>
            <w:r>
              <w:rPr>
                <w:spacing w:val="-3"/>
              </w:rPr>
              <w:t xml:space="preserve"> </w:t>
            </w:r>
            <w:r>
              <w:t>pressurized</w:t>
            </w:r>
            <w:r>
              <w:rPr>
                <w:spacing w:val="-4"/>
              </w:rPr>
              <w:t xml:space="preserve"> </w:t>
            </w:r>
            <w:r>
              <w:t>provide</w:t>
            </w:r>
            <w:r>
              <w:rPr>
                <w:spacing w:val="-5"/>
              </w:rPr>
              <w:t xml:space="preserve"> </w:t>
            </w:r>
            <w:r>
              <w:t>¼</w:t>
            </w:r>
            <w:r>
              <w:rPr>
                <w:spacing w:val="-4"/>
              </w:rPr>
              <w:t xml:space="preserve"> </w:t>
            </w:r>
            <w:r>
              <w:t>turn</w:t>
            </w:r>
            <w:r>
              <w:rPr>
                <w:spacing w:val="-4"/>
              </w:rPr>
              <w:t xml:space="preserve"> </w:t>
            </w:r>
            <w:r>
              <w:t>shut off valve.</w:t>
            </w:r>
          </w:p>
          <w:p w14:paraId="0B238B47" w14:textId="77777777" w:rsidR="00A760F3" w:rsidRDefault="00A23B45">
            <w:pPr>
              <w:pStyle w:val="TableParagraph"/>
              <w:spacing w:line="256" w:lineRule="auto"/>
              <w:ind w:right="115"/>
            </w:pPr>
            <w:r>
              <w:rPr>
                <w:b/>
              </w:rPr>
              <w:t>Metering:</w:t>
            </w:r>
            <w:r>
              <w:rPr>
                <w:b/>
                <w:spacing w:val="-4"/>
              </w:rPr>
              <w:t xml:space="preserve"> </w:t>
            </w:r>
            <w:r>
              <w:t>If</w:t>
            </w:r>
            <w:r>
              <w:rPr>
                <w:spacing w:val="-3"/>
              </w:rPr>
              <w:t xml:space="preserve"> </w:t>
            </w:r>
            <w:r>
              <w:t>hose</w:t>
            </w:r>
            <w:r>
              <w:rPr>
                <w:spacing w:val="80"/>
              </w:rPr>
              <w:t xml:space="preserve"> </w:t>
            </w:r>
            <w:r>
              <w:t>bibs</w:t>
            </w:r>
            <w:r>
              <w:rPr>
                <w:spacing w:val="-3"/>
              </w:rPr>
              <w:t xml:space="preserve"> </w:t>
            </w:r>
            <w:r>
              <w:t>are</w:t>
            </w:r>
            <w:r>
              <w:rPr>
                <w:spacing w:val="-5"/>
              </w:rPr>
              <w:t xml:space="preserve"> </w:t>
            </w:r>
            <w:r>
              <w:t>dedicated</w:t>
            </w:r>
            <w:r>
              <w:rPr>
                <w:spacing w:val="-6"/>
              </w:rPr>
              <w:t xml:space="preserve"> </w:t>
            </w:r>
            <w:r>
              <w:t>to</w:t>
            </w:r>
            <w:r>
              <w:rPr>
                <w:spacing w:val="-4"/>
              </w:rPr>
              <w:t xml:space="preserve"> </w:t>
            </w:r>
            <w:r>
              <w:t>Tenant,</w:t>
            </w:r>
            <w:r>
              <w:rPr>
                <w:spacing w:val="-3"/>
              </w:rPr>
              <w:t xml:space="preserve"> </w:t>
            </w:r>
            <w:r>
              <w:t>Landlord</w:t>
            </w:r>
            <w:r>
              <w:rPr>
                <w:spacing w:val="-4"/>
              </w:rPr>
              <w:t xml:space="preserve"> </w:t>
            </w:r>
            <w:r>
              <w:t>shall</w:t>
            </w:r>
            <w:r>
              <w:rPr>
                <w:spacing w:val="-3"/>
              </w:rPr>
              <w:t xml:space="preserve"> </w:t>
            </w:r>
            <w:r>
              <w:t>run water usage through Tenant’s</w:t>
            </w:r>
            <w:r>
              <w:rPr>
                <w:spacing w:val="80"/>
              </w:rPr>
              <w:t xml:space="preserve"> </w:t>
            </w:r>
            <w:r>
              <w:t>water meter.</w:t>
            </w:r>
          </w:p>
        </w:tc>
      </w:tr>
      <w:tr w:rsidR="00A760F3" w14:paraId="0B238B4C" w14:textId="77777777">
        <w:trPr>
          <w:trHeight w:val="1489"/>
        </w:trPr>
        <w:tc>
          <w:tcPr>
            <w:tcW w:w="1214" w:type="dxa"/>
          </w:tcPr>
          <w:p w14:paraId="0B238B49" w14:textId="77777777" w:rsidR="00A760F3" w:rsidRDefault="00A23B45">
            <w:pPr>
              <w:pStyle w:val="TableParagraph"/>
              <w:spacing w:before="171"/>
              <w:ind w:left="97"/>
            </w:pPr>
            <w:r>
              <w:rPr>
                <w:spacing w:val="-2"/>
              </w:rPr>
              <w:t>233000</w:t>
            </w:r>
          </w:p>
        </w:tc>
        <w:tc>
          <w:tcPr>
            <w:tcW w:w="2016" w:type="dxa"/>
          </w:tcPr>
          <w:p w14:paraId="0B238B4A" w14:textId="77777777" w:rsidR="00A760F3" w:rsidRDefault="00A23B45">
            <w:pPr>
              <w:pStyle w:val="TableParagraph"/>
              <w:spacing w:before="171"/>
            </w:pPr>
            <w:r>
              <w:t>HVAC</w:t>
            </w:r>
            <w:r>
              <w:rPr>
                <w:spacing w:val="-3"/>
              </w:rPr>
              <w:t xml:space="preserve"> </w:t>
            </w:r>
            <w:r>
              <w:rPr>
                <w:spacing w:val="-2"/>
              </w:rPr>
              <w:t>Ductwork</w:t>
            </w:r>
          </w:p>
        </w:tc>
        <w:tc>
          <w:tcPr>
            <w:tcW w:w="6650" w:type="dxa"/>
          </w:tcPr>
          <w:p w14:paraId="0B238B4B" w14:textId="77777777" w:rsidR="00A760F3" w:rsidRDefault="00A23B45">
            <w:pPr>
              <w:pStyle w:val="TableParagraph"/>
              <w:spacing w:before="171" w:line="259" w:lineRule="auto"/>
              <w:ind w:right="151" w:firstLine="151"/>
            </w:pPr>
            <w:r>
              <w:rPr>
                <w:b/>
              </w:rPr>
              <w:t>General:</w:t>
            </w:r>
            <w:r>
              <w:rPr>
                <w:b/>
                <w:spacing w:val="-4"/>
              </w:rPr>
              <w:t xml:space="preserve"> </w:t>
            </w:r>
            <w:r>
              <w:t>Landlord</w:t>
            </w:r>
            <w:r>
              <w:rPr>
                <w:spacing w:val="-6"/>
              </w:rPr>
              <w:t xml:space="preserve"> </w:t>
            </w:r>
            <w:r>
              <w:t>shall</w:t>
            </w:r>
            <w:r>
              <w:rPr>
                <w:spacing w:val="-3"/>
              </w:rPr>
              <w:t xml:space="preserve"> </w:t>
            </w:r>
            <w:r>
              <w:t>furnish</w:t>
            </w:r>
            <w:r>
              <w:rPr>
                <w:spacing w:val="-4"/>
              </w:rPr>
              <w:t xml:space="preserve"> </w:t>
            </w:r>
            <w:r>
              <w:t>and</w:t>
            </w:r>
            <w:r>
              <w:rPr>
                <w:spacing w:val="80"/>
              </w:rPr>
              <w:t xml:space="preserve"> </w:t>
            </w:r>
            <w:r>
              <w:t>install</w:t>
            </w:r>
            <w:r>
              <w:rPr>
                <w:spacing w:val="-3"/>
              </w:rPr>
              <w:t xml:space="preserve"> </w:t>
            </w:r>
            <w:r>
              <w:t>RTU’s</w:t>
            </w:r>
            <w:r>
              <w:rPr>
                <w:spacing w:val="-3"/>
              </w:rPr>
              <w:t xml:space="preserve"> </w:t>
            </w:r>
            <w:r>
              <w:t>drop</w:t>
            </w:r>
            <w:r>
              <w:rPr>
                <w:spacing w:val="-4"/>
              </w:rPr>
              <w:t xml:space="preserve"> </w:t>
            </w:r>
            <w:r>
              <w:t>plenum</w:t>
            </w:r>
            <w:r>
              <w:rPr>
                <w:spacing w:val="-4"/>
              </w:rPr>
              <w:t xml:space="preserve"> </w:t>
            </w:r>
            <w:r>
              <w:t>when units are set. Extend supply and return air</w:t>
            </w:r>
            <w:r>
              <w:rPr>
                <w:spacing w:val="80"/>
              </w:rPr>
              <w:t xml:space="preserve"> </w:t>
            </w:r>
            <w:r>
              <w:t>3’-0” below ceiling for future Tenant</w:t>
            </w:r>
            <w:r>
              <w:rPr>
                <w:spacing w:val="-2"/>
              </w:rPr>
              <w:t xml:space="preserve"> </w:t>
            </w:r>
            <w:r>
              <w:t>tie-in.</w:t>
            </w:r>
            <w:r>
              <w:rPr>
                <w:spacing w:val="-3"/>
              </w:rPr>
              <w:t xml:space="preserve"> </w:t>
            </w:r>
            <w:r>
              <w:t>Tenant will furnish</w:t>
            </w:r>
            <w:r>
              <w:rPr>
                <w:spacing w:val="-1"/>
              </w:rPr>
              <w:t xml:space="preserve"> </w:t>
            </w:r>
            <w:r>
              <w:t>and</w:t>
            </w:r>
            <w:r>
              <w:rPr>
                <w:spacing w:val="-1"/>
              </w:rPr>
              <w:t xml:space="preserve"> </w:t>
            </w:r>
            <w:r>
              <w:t>install all</w:t>
            </w:r>
            <w:r>
              <w:rPr>
                <w:spacing w:val="-3"/>
              </w:rPr>
              <w:t xml:space="preserve"> </w:t>
            </w:r>
            <w:r>
              <w:t>HVAC duct work throughout space.</w:t>
            </w:r>
          </w:p>
        </w:tc>
      </w:tr>
      <w:tr w:rsidR="00A760F3" w14:paraId="0B238B50" w14:textId="77777777">
        <w:trPr>
          <w:trHeight w:val="1489"/>
        </w:trPr>
        <w:tc>
          <w:tcPr>
            <w:tcW w:w="1214" w:type="dxa"/>
          </w:tcPr>
          <w:p w14:paraId="0B238B4D" w14:textId="77777777" w:rsidR="00A760F3" w:rsidRDefault="00A23B45">
            <w:pPr>
              <w:pStyle w:val="TableParagraph"/>
              <w:spacing w:before="171"/>
              <w:ind w:left="97"/>
            </w:pPr>
            <w:r>
              <w:rPr>
                <w:spacing w:val="-2"/>
              </w:rPr>
              <w:t>233400</w:t>
            </w:r>
          </w:p>
        </w:tc>
        <w:tc>
          <w:tcPr>
            <w:tcW w:w="2016" w:type="dxa"/>
          </w:tcPr>
          <w:p w14:paraId="0B238B4E" w14:textId="77777777" w:rsidR="00A760F3" w:rsidRDefault="00A23B45">
            <w:pPr>
              <w:pStyle w:val="TableParagraph"/>
              <w:spacing w:before="171" w:line="259" w:lineRule="auto"/>
            </w:pPr>
            <w:r>
              <w:t>Exhaust</w:t>
            </w:r>
            <w:r>
              <w:rPr>
                <w:spacing w:val="-13"/>
              </w:rPr>
              <w:t xml:space="preserve"> </w:t>
            </w:r>
            <w:r>
              <w:t>Fan</w:t>
            </w:r>
            <w:r>
              <w:rPr>
                <w:spacing w:val="-12"/>
              </w:rPr>
              <w:t xml:space="preserve"> </w:t>
            </w:r>
            <w:r>
              <w:t xml:space="preserve">&amp; </w:t>
            </w:r>
            <w:r>
              <w:rPr>
                <w:spacing w:val="-2"/>
              </w:rPr>
              <w:t>Ducting</w:t>
            </w:r>
          </w:p>
        </w:tc>
        <w:tc>
          <w:tcPr>
            <w:tcW w:w="6650" w:type="dxa"/>
          </w:tcPr>
          <w:p w14:paraId="0B238B4F" w14:textId="77777777" w:rsidR="00A760F3" w:rsidRDefault="00A23B45">
            <w:pPr>
              <w:pStyle w:val="TableParagraph"/>
              <w:spacing w:before="171" w:line="259" w:lineRule="auto"/>
              <w:ind w:right="115"/>
            </w:pPr>
            <w:r>
              <w:rPr>
                <w:b/>
              </w:rPr>
              <w:t>Fan:</w:t>
            </w:r>
            <w:r>
              <w:rPr>
                <w:b/>
                <w:spacing w:val="-5"/>
              </w:rPr>
              <w:t xml:space="preserve"> </w:t>
            </w:r>
            <w:r>
              <w:t>Furnish</w:t>
            </w:r>
            <w:r>
              <w:rPr>
                <w:spacing w:val="-5"/>
              </w:rPr>
              <w:t xml:space="preserve"> </w:t>
            </w:r>
            <w:r>
              <w:t>and</w:t>
            </w:r>
            <w:r>
              <w:rPr>
                <w:spacing w:val="-5"/>
              </w:rPr>
              <w:t xml:space="preserve"> </w:t>
            </w:r>
            <w:r>
              <w:t>install</w:t>
            </w:r>
            <w:r>
              <w:rPr>
                <w:spacing w:val="-4"/>
              </w:rPr>
              <w:t xml:space="preserve"> </w:t>
            </w:r>
            <w:r>
              <w:rPr>
                <w:b/>
              </w:rPr>
              <w:t>rooftop</w:t>
            </w:r>
            <w:r>
              <w:rPr>
                <w:b/>
                <w:spacing w:val="-5"/>
              </w:rPr>
              <w:t xml:space="preserve"> </w:t>
            </w:r>
            <w:r>
              <w:rPr>
                <w:b/>
              </w:rPr>
              <w:t>exhaust</w:t>
            </w:r>
            <w:r>
              <w:rPr>
                <w:b/>
                <w:spacing w:val="-4"/>
              </w:rPr>
              <w:t xml:space="preserve"> </w:t>
            </w:r>
            <w:r>
              <w:rPr>
                <w:b/>
              </w:rPr>
              <w:t>fan</w:t>
            </w:r>
            <w:r>
              <w:t>,</w:t>
            </w:r>
            <w:r>
              <w:rPr>
                <w:spacing w:val="-4"/>
              </w:rPr>
              <w:t xml:space="preserve"> </w:t>
            </w:r>
            <w:r>
              <w:t>associated</w:t>
            </w:r>
            <w:r>
              <w:rPr>
                <w:spacing w:val="-5"/>
              </w:rPr>
              <w:t xml:space="preserve"> </w:t>
            </w:r>
            <w:r>
              <w:t>curb,</w:t>
            </w:r>
            <w:r>
              <w:rPr>
                <w:spacing w:val="-4"/>
              </w:rPr>
              <w:t xml:space="preserve"> </w:t>
            </w:r>
            <w:r>
              <w:t>roofing, flashing, and</w:t>
            </w:r>
            <w:r>
              <w:rPr>
                <w:spacing w:val="-1"/>
              </w:rPr>
              <w:t xml:space="preserve"> </w:t>
            </w:r>
            <w:r>
              <w:t>electrical connection</w:t>
            </w:r>
            <w:r>
              <w:rPr>
                <w:spacing w:val="-3"/>
              </w:rPr>
              <w:t xml:space="preserve"> </w:t>
            </w:r>
            <w:r>
              <w:t>to</w:t>
            </w:r>
            <w:r>
              <w:rPr>
                <w:spacing w:val="-1"/>
              </w:rPr>
              <w:t xml:space="preserve"> </w:t>
            </w:r>
            <w:r>
              <w:t>ensure</w:t>
            </w:r>
            <w:r>
              <w:rPr>
                <w:spacing w:val="-2"/>
              </w:rPr>
              <w:t xml:space="preserve"> </w:t>
            </w:r>
            <w:r>
              <w:t>fully</w:t>
            </w:r>
            <w:r>
              <w:rPr>
                <w:spacing w:val="-1"/>
              </w:rPr>
              <w:t xml:space="preserve"> </w:t>
            </w:r>
            <w:r>
              <w:t>operational system. Size fan based on the following criteria: Exhaust 80 cfm per restroom (min. 2) and 70 cfm per oven (min. 2)</w:t>
            </w:r>
          </w:p>
        </w:tc>
      </w:tr>
      <w:tr w:rsidR="00A760F3" w14:paraId="0B238B59" w14:textId="77777777">
        <w:trPr>
          <w:trHeight w:val="5967"/>
        </w:trPr>
        <w:tc>
          <w:tcPr>
            <w:tcW w:w="1214" w:type="dxa"/>
          </w:tcPr>
          <w:p w14:paraId="0B238B51" w14:textId="77777777" w:rsidR="00A760F3" w:rsidRDefault="00A23B45">
            <w:pPr>
              <w:pStyle w:val="TableParagraph"/>
              <w:spacing w:before="171"/>
              <w:ind w:left="97"/>
            </w:pPr>
            <w:r>
              <w:rPr>
                <w:spacing w:val="-2"/>
              </w:rPr>
              <w:t>237000</w:t>
            </w:r>
          </w:p>
        </w:tc>
        <w:tc>
          <w:tcPr>
            <w:tcW w:w="2016" w:type="dxa"/>
          </w:tcPr>
          <w:p w14:paraId="0B238B52" w14:textId="77777777" w:rsidR="00A760F3" w:rsidRDefault="00A23B45">
            <w:pPr>
              <w:pStyle w:val="TableParagraph"/>
              <w:spacing w:before="171"/>
            </w:pPr>
            <w:r>
              <w:rPr>
                <w:spacing w:val="-4"/>
              </w:rPr>
              <w:t>HVAC</w:t>
            </w:r>
          </w:p>
        </w:tc>
        <w:tc>
          <w:tcPr>
            <w:tcW w:w="6650" w:type="dxa"/>
          </w:tcPr>
          <w:p w14:paraId="0B238B53" w14:textId="77777777" w:rsidR="00A760F3" w:rsidRDefault="00A23B45">
            <w:pPr>
              <w:pStyle w:val="TableParagraph"/>
              <w:spacing w:before="171" w:line="259" w:lineRule="auto"/>
              <w:ind w:right="115"/>
            </w:pPr>
            <w:r>
              <w:rPr>
                <w:b/>
              </w:rPr>
              <w:t xml:space="preserve">Units: </w:t>
            </w:r>
            <w:r>
              <w:t>Furnish and install high efficiency HVAC rooftop units [RTUs], including,</w:t>
            </w:r>
            <w:r>
              <w:rPr>
                <w:spacing w:val="-5"/>
              </w:rPr>
              <w:t xml:space="preserve"> </w:t>
            </w:r>
            <w:r>
              <w:t>curbs,</w:t>
            </w:r>
            <w:r>
              <w:rPr>
                <w:spacing w:val="-5"/>
              </w:rPr>
              <w:t xml:space="preserve"> </w:t>
            </w:r>
            <w:r>
              <w:t>structural</w:t>
            </w:r>
            <w:r>
              <w:rPr>
                <w:spacing w:val="-8"/>
              </w:rPr>
              <w:t xml:space="preserve"> </w:t>
            </w:r>
            <w:r>
              <w:t>support</w:t>
            </w:r>
            <w:r>
              <w:rPr>
                <w:spacing w:val="-4"/>
              </w:rPr>
              <w:t xml:space="preserve"> </w:t>
            </w:r>
            <w:r>
              <w:t>and</w:t>
            </w:r>
            <w:r>
              <w:rPr>
                <w:spacing w:val="-6"/>
              </w:rPr>
              <w:t xml:space="preserve"> </w:t>
            </w:r>
            <w:r>
              <w:t>associated</w:t>
            </w:r>
            <w:r>
              <w:rPr>
                <w:spacing w:val="-6"/>
              </w:rPr>
              <w:t xml:space="preserve"> </w:t>
            </w:r>
            <w:r>
              <w:t>electrical,</w:t>
            </w:r>
            <w:r>
              <w:rPr>
                <w:spacing w:val="-5"/>
              </w:rPr>
              <w:t xml:space="preserve"> </w:t>
            </w:r>
            <w:r>
              <w:t>plumbing and, gas connections as required to ensure completely functional system. Tenant's approved manufacturers are Carrier and Trane.</w:t>
            </w:r>
          </w:p>
          <w:p w14:paraId="0B238B54" w14:textId="77777777" w:rsidR="00A760F3" w:rsidRDefault="00A23B45">
            <w:pPr>
              <w:pStyle w:val="TableParagraph"/>
              <w:spacing w:line="259" w:lineRule="auto"/>
            </w:pPr>
            <w:r>
              <w:t>Landlord</w:t>
            </w:r>
            <w:r>
              <w:rPr>
                <w:spacing w:val="-5"/>
              </w:rPr>
              <w:t xml:space="preserve"> </w:t>
            </w:r>
            <w:r>
              <w:t>shall</w:t>
            </w:r>
            <w:r>
              <w:rPr>
                <w:spacing w:val="-5"/>
              </w:rPr>
              <w:t xml:space="preserve"> </w:t>
            </w:r>
            <w:r>
              <w:t>utilize</w:t>
            </w:r>
            <w:r>
              <w:rPr>
                <w:spacing w:val="-6"/>
              </w:rPr>
              <w:t xml:space="preserve"> </w:t>
            </w:r>
            <w:r>
              <w:t>Starbucks</w:t>
            </w:r>
            <w:r>
              <w:rPr>
                <w:spacing w:val="-5"/>
              </w:rPr>
              <w:t xml:space="preserve"> </w:t>
            </w:r>
            <w:r>
              <w:t>National</w:t>
            </w:r>
            <w:r>
              <w:rPr>
                <w:spacing w:val="-5"/>
              </w:rPr>
              <w:t xml:space="preserve"> </w:t>
            </w:r>
            <w:r>
              <w:t>HVAC</w:t>
            </w:r>
            <w:r>
              <w:rPr>
                <w:spacing w:val="-6"/>
              </w:rPr>
              <w:t xml:space="preserve"> </w:t>
            </w:r>
            <w:r>
              <w:t>Purchasing</w:t>
            </w:r>
            <w:r>
              <w:rPr>
                <w:spacing w:val="-5"/>
              </w:rPr>
              <w:t xml:space="preserve"> </w:t>
            </w:r>
            <w:r>
              <w:t>Program</w:t>
            </w:r>
            <w:r>
              <w:rPr>
                <w:spacing w:val="-4"/>
              </w:rPr>
              <w:t xml:space="preserve"> </w:t>
            </w:r>
            <w:r>
              <w:t>for unit procurement, per Tenant provided criteria package.</w:t>
            </w:r>
          </w:p>
          <w:p w14:paraId="0B238B55" w14:textId="77777777" w:rsidR="00A760F3" w:rsidRDefault="00A23B45">
            <w:pPr>
              <w:pStyle w:val="TableParagraph"/>
              <w:spacing w:line="259" w:lineRule="auto"/>
              <w:ind w:right="151"/>
            </w:pPr>
            <w:r>
              <w:rPr>
                <w:b/>
              </w:rPr>
              <w:t xml:space="preserve">Capacity: </w:t>
            </w:r>
            <w:r>
              <w:t>Furnish no less than 1 ton of cooling capacity per 125 SF. Furnish heating capacity per engineered calculations specific to the local</w:t>
            </w:r>
            <w:r>
              <w:rPr>
                <w:spacing w:val="-3"/>
              </w:rPr>
              <w:t xml:space="preserve"> </w:t>
            </w:r>
            <w:r>
              <w:t>climate</w:t>
            </w:r>
            <w:r>
              <w:rPr>
                <w:spacing w:val="-2"/>
              </w:rPr>
              <w:t xml:space="preserve"> </w:t>
            </w:r>
            <w:r>
              <w:t>zone</w:t>
            </w:r>
            <w:r>
              <w:rPr>
                <w:spacing w:val="-5"/>
              </w:rPr>
              <w:t xml:space="preserve"> </w:t>
            </w:r>
            <w:r>
              <w:t>of</w:t>
            </w:r>
            <w:r>
              <w:rPr>
                <w:spacing w:val="-3"/>
              </w:rPr>
              <w:t xml:space="preserve"> </w:t>
            </w:r>
            <w:r>
              <w:t>the</w:t>
            </w:r>
            <w:r>
              <w:rPr>
                <w:spacing w:val="-2"/>
              </w:rPr>
              <w:t xml:space="preserve"> </w:t>
            </w:r>
            <w:r>
              <w:t>site.</w:t>
            </w:r>
            <w:r>
              <w:rPr>
                <w:spacing w:val="-3"/>
              </w:rPr>
              <w:t xml:space="preserve"> </w:t>
            </w:r>
            <w:r>
              <w:t>Tenant</w:t>
            </w:r>
            <w:r>
              <w:rPr>
                <w:spacing w:val="-5"/>
              </w:rPr>
              <w:t xml:space="preserve"> </w:t>
            </w:r>
            <w:r>
              <w:t>prefers</w:t>
            </w:r>
            <w:r>
              <w:rPr>
                <w:spacing w:val="-5"/>
              </w:rPr>
              <w:t xml:space="preserve"> </w:t>
            </w:r>
            <w:r>
              <w:t>minimum</w:t>
            </w:r>
            <w:r>
              <w:rPr>
                <w:spacing w:val="-4"/>
              </w:rPr>
              <w:t xml:space="preserve"> </w:t>
            </w:r>
            <w:r>
              <w:t>two</w:t>
            </w:r>
            <w:r>
              <w:rPr>
                <w:spacing w:val="-2"/>
              </w:rPr>
              <w:t xml:space="preserve"> </w:t>
            </w:r>
            <w:r>
              <w:t>[2]</w:t>
            </w:r>
            <w:r>
              <w:rPr>
                <w:spacing w:val="-6"/>
              </w:rPr>
              <w:t xml:space="preserve"> </w:t>
            </w:r>
            <w:r>
              <w:t>zones</w:t>
            </w:r>
            <w:r>
              <w:rPr>
                <w:spacing w:val="-5"/>
              </w:rPr>
              <w:t xml:space="preserve"> </w:t>
            </w:r>
            <w:r>
              <w:t>of conditioned air distributed between Tenant's BOH and café space.</w:t>
            </w:r>
          </w:p>
          <w:p w14:paraId="0B238B56" w14:textId="77777777" w:rsidR="00A760F3" w:rsidRDefault="00A23B45">
            <w:pPr>
              <w:pStyle w:val="TableParagraph"/>
              <w:spacing w:line="259" w:lineRule="auto"/>
              <w:ind w:right="265"/>
              <w:jc w:val="both"/>
            </w:pPr>
            <w:r>
              <w:t>System shall be engineered per ASHRAE 90.1-2013 and in compliance with local energy code (whichever is more stringent). Provide ducted fresh</w:t>
            </w:r>
            <w:r>
              <w:rPr>
                <w:spacing w:val="-5"/>
              </w:rPr>
              <w:t xml:space="preserve"> </w:t>
            </w:r>
            <w:r>
              <w:t>air</w:t>
            </w:r>
            <w:r>
              <w:rPr>
                <w:spacing w:val="-4"/>
              </w:rPr>
              <w:t xml:space="preserve"> </w:t>
            </w:r>
            <w:r>
              <w:t>intake</w:t>
            </w:r>
            <w:r>
              <w:rPr>
                <w:spacing w:val="-3"/>
              </w:rPr>
              <w:t xml:space="preserve"> </w:t>
            </w:r>
            <w:r>
              <w:t>integrated</w:t>
            </w:r>
            <w:r>
              <w:rPr>
                <w:spacing w:val="-5"/>
              </w:rPr>
              <w:t xml:space="preserve"> </w:t>
            </w:r>
            <w:r>
              <w:t>into</w:t>
            </w:r>
            <w:r>
              <w:rPr>
                <w:spacing w:val="-3"/>
              </w:rPr>
              <w:t xml:space="preserve"> </w:t>
            </w:r>
            <w:r>
              <w:t>air</w:t>
            </w:r>
            <w:r>
              <w:rPr>
                <w:spacing w:val="-4"/>
              </w:rPr>
              <w:t xml:space="preserve"> </w:t>
            </w:r>
            <w:r>
              <w:t>handling</w:t>
            </w:r>
            <w:r>
              <w:rPr>
                <w:spacing w:val="-5"/>
              </w:rPr>
              <w:t xml:space="preserve"> </w:t>
            </w:r>
            <w:r>
              <w:t>system</w:t>
            </w:r>
            <w:r>
              <w:rPr>
                <w:spacing w:val="-3"/>
              </w:rPr>
              <w:t xml:space="preserve"> </w:t>
            </w:r>
            <w:r>
              <w:t>in</w:t>
            </w:r>
            <w:r>
              <w:rPr>
                <w:spacing w:val="-6"/>
              </w:rPr>
              <w:t xml:space="preserve"> </w:t>
            </w:r>
            <w:r>
              <w:t>accordance</w:t>
            </w:r>
            <w:r>
              <w:rPr>
                <w:spacing w:val="-3"/>
              </w:rPr>
              <w:t xml:space="preserve"> </w:t>
            </w:r>
            <w:r>
              <w:t>with ASHRAE 62.1-2013.</w:t>
            </w:r>
          </w:p>
          <w:p w14:paraId="0B238B57" w14:textId="77777777" w:rsidR="00A760F3" w:rsidRDefault="00A23B45">
            <w:pPr>
              <w:pStyle w:val="TableParagraph"/>
              <w:spacing w:line="259" w:lineRule="auto"/>
              <w:ind w:right="75"/>
            </w:pPr>
            <w:r>
              <w:rPr>
                <w:b/>
              </w:rPr>
              <w:t>Accessories:</w:t>
            </w:r>
            <w:r>
              <w:rPr>
                <w:b/>
                <w:spacing w:val="-6"/>
              </w:rPr>
              <w:t xml:space="preserve"> </w:t>
            </w:r>
            <w:r>
              <w:t>HVAC</w:t>
            </w:r>
            <w:r>
              <w:rPr>
                <w:spacing w:val="-6"/>
              </w:rPr>
              <w:t xml:space="preserve"> </w:t>
            </w:r>
            <w:r>
              <w:t>units</w:t>
            </w:r>
            <w:r>
              <w:rPr>
                <w:spacing w:val="-5"/>
              </w:rPr>
              <w:t xml:space="preserve"> </w:t>
            </w:r>
            <w:r>
              <w:t>shall</w:t>
            </w:r>
            <w:r>
              <w:rPr>
                <w:spacing w:val="-5"/>
              </w:rPr>
              <w:t xml:space="preserve"> </w:t>
            </w:r>
            <w:r>
              <w:t>include</w:t>
            </w:r>
            <w:r>
              <w:rPr>
                <w:spacing w:val="-4"/>
              </w:rPr>
              <w:t xml:space="preserve"> </w:t>
            </w:r>
            <w:r>
              <w:t>barometric</w:t>
            </w:r>
            <w:r>
              <w:rPr>
                <w:spacing w:val="-5"/>
              </w:rPr>
              <w:t xml:space="preserve"> </w:t>
            </w:r>
            <w:r>
              <w:t>relief</w:t>
            </w:r>
            <w:r>
              <w:rPr>
                <w:spacing w:val="-5"/>
              </w:rPr>
              <w:t xml:space="preserve"> </w:t>
            </w:r>
            <w:r>
              <w:t>and</w:t>
            </w:r>
            <w:r>
              <w:rPr>
                <w:spacing w:val="-6"/>
              </w:rPr>
              <w:t xml:space="preserve"> </w:t>
            </w:r>
            <w:r>
              <w:t>economizers when required by code. HVAC units 7.5 tons and larger with economizers shall have powered exhaust interlocked to operate with economizer. HVAC units with 2000 CFM delivery or greater shall be provided with a duct mounted smoke detector in the return air duct.</w:t>
            </w:r>
          </w:p>
          <w:p w14:paraId="0B238B58" w14:textId="77777777" w:rsidR="00A760F3" w:rsidRDefault="00A23B45">
            <w:pPr>
              <w:pStyle w:val="TableParagraph"/>
              <w:spacing w:line="267" w:lineRule="exact"/>
            </w:pPr>
            <w:r>
              <w:t>Units</w:t>
            </w:r>
            <w:r>
              <w:rPr>
                <w:spacing w:val="-7"/>
              </w:rPr>
              <w:t xml:space="preserve"> </w:t>
            </w:r>
            <w:r>
              <w:t>serving</w:t>
            </w:r>
            <w:r>
              <w:rPr>
                <w:spacing w:val="-5"/>
              </w:rPr>
              <w:t xml:space="preserve"> </w:t>
            </w:r>
            <w:r>
              <w:t>café</w:t>
            </w:r>
            <w:r>
              <w:rPr>
                <w:spacing w:val="-4"/>
              </w:rPr>
              <w:t xml:space="preserve"> </w:t>
            </w:r>
            <w:r>
              <w:t>space</w:t>
            </w:r>
            <w:r>
              <w:rPr>
                <w:spacing w:val="-6"/>
              </w:rPr>
              <w:t xml:space="preserve"> </w:t>
            </w:r>
            <w:r>
              <w:t>shall</w:t>
            </w:r>
            <w:r>
              <w:rPr>
                <w:spacing w:val="-5"/>
              </w:rPr>
              <w:t xml:space="preserve"> </w:t>
            </w:r>
            <w:r>
              <w:t>provide</w:t>
            </w:r>
            <w:r>
              <w:rPr>
                <w:spacing w:val="-4"/>
              </w:rPr>
              <w:t xml:space="preserve"> </w:t>
            </w:r>
            <w:r>
              <w:t>Demand</w:t>
            </w:r>
            <w:r>
              <w:rPr>
                <w:spacing w:val="-5"/>
              </w:rPr>
              <w:t xml:space="preserve"> </w:t>
            </w:r>
            <w:r>
              <w:t>Control</w:t>
            </w:r>
            <w:r>
              <w:rPr>
                <w:spacing w:val="-4"/>
              </w:rPr>
              <w:t xml:space="preserve"> </w:t>
            </w:r>
            <w:r>
              <w:rPr>
                <w:spacing w:val="-2"/>
              </w:rPr>
              <w:t>Ventilation.</w:t>
            </w:r>
          </w:p>
        </w:tc>
      </w:tr>
    </w:tbl>
    <w:p w14:paraId="0B238B5A" w14:textId="77777777" w:rsidR="00A760F3" w:rsidRDefault="00A760F3">
      <w:pPr>
        <w:spacing w:line="267" w:lineRule="exact"/>
        <w:sectPr w:rsidR="00A760F3" w:rsidSect="00417544">
          <w:headerReference w:type="default" r:id="rId22"/>
          <w:footerReference w:type="default" r:id="rId23"/>
          <w:pgSz w:w="12240" w:h="15840"/>
          <w:pgMar w:top="1460" w:right="980" w:bottom="1386" w:left="940" w:header="727" w:footer="809"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B5E" w14:textId="77777777">
        <w:trPr>
          <w:trHeight w:val="620"/>
        </w:trPr>
        <w:tc>
          <w:tcPr>
            <w:tcW w:w="1214" w:type="dxa"/>
          </w:tcPr>
          <w:p w14:paraId="0B238B5B" w14:textId="77777777" w:rsidR="00A760F3" w:rsidRDefault="00A23B45">
            <w:pPr>
              <w:pStyle w:val="TableParagraph"/>
              <w:spacing w:before="174"/>
              <w:ind w:left="97"/>
              <w:rPr>
                <w:b/>
              </w:rPr>
            </w:pPr>
            <w:r>
              <w:rPr>
                <w:b/>
                <w:spacing w:val="-5"/>
              </w:rPr>
              <w:lastRenderedPageBreak/>
              <w:t>CSI</w:t>
            </w:r>
          </w:p>
        </w:tc>
        <w:tc>
          <w:tcPr>
            <w:tcW w:w="2016" w:type="dxa"/>
          </w:tcPr>
          <w:p w14:paraId="0B238B5C" w14:textId="77777777" w:rsidR="00A760F3" w:rsidRDefault="00A23B45">
            <w:pPr>
              <w:pStyle w:val="TableParagraph"/>
              <w:spacing w:before="174"/>
              <w:rPr>
                <w:b/>
              </w:rPr>
            </w:pPr>
            <w:r>
              <w:rPr>
                <w:b/>
                <w:spacing w:val="-2"/>
              </w:rPr>
              <w:t>Scope/Category</w:t>
            </w:r>
          </w:p>
        </w:tc>
        <w:tc>
          <w:tcPr>
            <w:tcW w:w="6650" w:type="dxa"/>
          </w:tcPr>
          <w:p w14:paraId="0B238B5D" w14:textId="77777777" w:rsidR="00A760F3" w:rsidRDefault="00A23B45">
            <w:pPr>
              <w:pStyle w:val="TableParagraph"/>
              <w:spacing w:before="174"/>
              <w:rPr>
                <w:b/>
              </w:rPr>
            </w:pPr>
            <w:r>
              <w:rPr>
                <w:b/>
                <w:spacing w:val="-2"/>
              </w:rPr>
              <w:t>Details</w:t>
            </w:r>
          </w:p>
        </w:tc>
      </w:tr>
      <w:tr w:rsidR="00A760F3" w14:paraId="0B238B64" w14:textId="77777777">
        <w:trPr>
          <w:trHeight w:val="4966"/>
        </w:trPr>
        <w:tc>
          <w:tcPr>
            <w:tcW w:w="1214" w:type="dxa"/>
          </w:tcPr>
          <w:p w14:paraId="0B238B5F" w14:textId="77777777" w:rsidR="00A760F3" w:rsidRDefault="00A760F3">
            <w:pPr>
              <w:pStyle w:val="TableParagraph"/>
              <w:ind w:left="0"/>
              <w:rPr>
                <w:rFonts w:ascii="Times New Roman"/>
                <w:sz w:val="20"/>
              </w:rPr>
            </w:pPr>
          </w:p>
        </w:tc>
        <w:tc>
          <w:tcPr>
            <w:tcW w:w="2016" w:type="dxa"/>
          </w:tcPr>
          <w:p w14:paraId="0B238B60" w14:textId="77777777" w:rsidR="00A760F3" w:rsidRDefault="00A760F3">
            <w:pPr>
              <w:pStyle w:val="TableParagraph"/>
              <w:ind w:left="0"/>
              <w:rPr>
                <w:rFonts w:ascii="Times New Roman"/>
                <w:sz w:val="20"/>
              </w:rPr>
            </w:pPr>
          </w:p>
        </w:tc>
        <w:tc>
          <w:tcPr>
            <w:tcW w:w="6650" w:type="dxa"/>
          </w:tcPr>
          <w:p w14:paraId="0B238B61" w14:textId="77777777" w:rsidR="00A760F3" w:rsidRDefault="00A23B45">
            <w:pPr>
              <w:pStyle w:val="TableParagraph"/>
              <w:spacing w:before="171" w:line="259" w:lineRule="auto"/>
              <w:ind w:right="293"/>
            </w:pPr>
            <w:r>
              <w:t xml:space="preserve">Plumb all condensation drain lines per local code requirements. </w:t>
            </w:r>
            <w:r>
              <w:rPr>
                <w:b/>
              </w:rPr>
              <w:t>Thermostats:</w:t>
            </w:r>
            <w:r>
              <w:rPr>
                <w:b/>
                <w:spacing w:val="-5"/>
              </w:rPr>
              <w:t xml:space="preserve"> </w:t>
            </w:r>
            <w:r>
              <w:t>Landlord</w:t>
            </w:r>
            <w:r>
              <w:rPr>
                <w:spacing w:val="-5"/>
              </w:rPr>
              <w:t xml:space="preserve"> </w:t>
            </w:r>
            <w:r>
              <w:t>shall</w:t>
            </w:r>
            <w:r>
              <w:rPr>
                <w:spacing w:val="-4"/>
              </w:rPr>
              <w:t xml:space="preserve"> </w:t>
            </w:r>
            <w:r>
              <w:t>provide</w:t>
            </w:r>
            <w:r>
              <w:rPr>
                <w:spacing w:val="-3"/>
              </w:rPr>
              <w:t xml:space="preserve"> </w:t>
            </w:r>
            <w:r>
              <w:t>a</w:t>
            </w:r>
            <w:r>
              <w:rPr>
                <w:spacing w:val="-6"/>
              </w:rPr>
              <w:t xml:space="preserve"> </w:t>
            </w:r>
            <w:r>
              <w:t>minimum</w:t>
            </w:r>
            <w:r>
              <w:rPr>
                <w:spacing w:val="-3"/>
              </w:rPr>
              <w:t xml:space="preserve"> </w:t>
            </w:r>
            <w:r>
              <w:t>length</w:t>
            </w:r>
            <w:r>
              <w:rPr>
                <w:spacing w:val="-5"/>
              </w:rPr>
              <w:t xml:space="preserve"> </w:t>
            </w:r>
            <w:r>
              <w:t>of</w:t>
            </w:r>
            <w:r>
              <w:rPr>
                <w:spacing w:val="-6"/>
              </w:rPr>
              <w:t xml:space="preserve"> </w:t>
            </w:r>
            <w:r>
              <w:t>150'-0"</w:t>
            </w:r>
            <w:r>
              <w:rPr>
                <w:spacing w:val="-6"/>
              </w:rPr>
              <w:t xml:space="preserve"> </w:t>
            </w:r>
            <w:r>
              <w:t>of low voltage thermostat cable for Tenant's future use.</w:t>
            </w:r>
            <w:r>
              <w:rPr>
                <w:spacing w:val="-1"/>
              </w:rPr>
              <w:t xml:space="preserve"> </w:t>
            </w:r>
            <w:r>
              <w:t>Cable shall be looped and left in the ceiling space, wired to units.</w:t>
            </w:r>
          </w:p>
          <w:p w14:paraId="0B238B62" w14:textId="77777777" w:rsidR="00A760F3" w:rsidRDefault="00A23B45">
            <w:pPr>
              <w:pStyle w:val="TableParagraph"/>
              <w:spacing w:line="259" w:lineRule="auto"/>
              <w:ind w:right="86"/>
            </w:pPr>
            <w:r>
              <w:rPr>
                <w:b/>
              </w:rPr>
              <w:t xml:space="preserve">Start-Up: </w:t>
            </w:r>
            <w:r>
              <w:t>HVAC Unit(s) shall be tested, operable and furnished with minimum MERV 8 filters. Coordinate initial mechanical start-up per manufacturer's recommendation and provide Tenant with documentation of start-up as needed to support Tenant's Commissioning</w:t>
            </w:r>
            <w:r>
              <w:rPr>
                <w:spacing w:val="-9"/>
              </w:rPr>
              <w:t xml:space="preserve"> </w:t>
            </w:r>
            <w:r>
              <w:t>requirements.</w:t>
            </w:r>
            <w:r>
              <w:rPr>
                <w:spacing w:val="-9"/>
              </w:rPr>
              <w:t xml:space="preserve"> </w:t>
            </w:r>
            <w:r>
              <w:rPr>
                <w:b/>
              </w:rPr>
              <w:t>Required</w:t>
            </w:r>
            <w:r>
              <w:rPr>
                <w:b/>
                <w:spacing w:val="-11"/>
              </w:rPr>
              <w:t xml:space="preserve"> </w:t>
            </w:r>
            <w:r>
              <w:rPr>
                <w:b/>
              </w:rPr>
              <w:t>commissioning</w:t>
            </w:r>
            <w:r>
              <w:rPr>
                <w:b/>
                <w:spacing w:val="-7"/>
              </w:rPr>
              <w:t xml:space="preserve"> </w:t>
            </w:r>
            <w:r>
              <w:rPr>
                <w:b/>
              </w:rPr>
              <w:t xml:space="preserve">documentation includes: </w:t>
            </w:r>
            <w:r>
              <w:t>Starbucks Commissioning Photo List, and Starbucks Pre- Functional Checklist (HVAC sections only). Landlord shall provide repair &amp; maintenance documentation including but not limited to unit specifications, operations manual, testing and balancing documentation, serial number and warranty.</w:t>
            </w:r>
          </w:p>
          <w:p w14:paraId="0B238B63" w14:textId="77777777" w:rsidR="00A760F3" w:rsidRDefault="00A23B45">
            <w:pPr>
              <w:pStyle w:val="TableParagraph"/>
              <w:spacing w:line="259" w:lineRule="auto"/>
            </w:pPr>
            <w:r>
              <w:rPr>
                <w:b/>
              </w:rPr>
              <w:t>Temporary</w:t>
            </w:r>
            <w:r>
              <w:rPr>
                <w:b/>
                <w:spacing w:val="-6"/>
              </w:rPr>
              <w:t xml:space="preserve"> </w:t>
            </w:r>
            <w:r>
              <w:rPr>
                <w:b/>
              </w:rPr>
              <w:t>Heating/Cooling:</w:t>
            </w:r>
            <w:r>
              <w:rPr>
                <w:b/>
                <w:spacing w:val="-7"/>
              </w:rPr>
              <w:t xml:space="preserve"> </w:t>
            </w:r>
            <w:r>
              <w:t>Provide</w:t>
            </w:r>
            <w:r>
              <w:rPr>
                <w:spacing w:val="-6"/>
              </w:rPr>
              <w:t xml:space="preserve"> </w:t>
            </w:r>
            <w:r>
              <w:t>temporary</w:t>
            </w:r>
            <w:r>
              <w:rPr>
                <w:spacing w:val="-6"/>
              </w:rPr>
              <w:t xml:space="preserve"> </w:t>
            </w:r>
            <w:r>
              <w:t>heating/cooling</w:t>
            </w:r>
            <w:r>
              <w:rPr>
                <w:spacing w:val="-7"/>
              </w:rPr>
              <w:t xml:space="preserve"> </w:t>
            </w:r>
            <w:r>
              <w:t>to</w:t>
            </w:r>
            <w:r>
              <w:rPr>
                <w:spacing w:val="-6"/>
              </w:rPr>
              <w:t xml:space="preserve"> </w:t>
            </w:r>
            <w:r>
              <w:t>the premises if space is not tempered at start of construction or delivery.</w:t>
            </w:r>
          </w:p>
        </w:tc>
      </w:tr>
      <w:tr w:rsidR="00A760F3" w14:paraId="0B238B6C" w14:textId="77777777">
        <w:trPr>
          <w:trHeight w:val="7126"/>
        </w:trPr>
        <w:tc>
          <w:tcPr>
            <w:tcW w:w="1214" w:type="dxa"/>
          </w:tcPr>
          <w:p w14:paraId="0B238B65" w14:textId="77777777" w:rsidR="00A760F3" w:rsidRDefault="00A23B45">
            <w:pPr>
              <w:pStyle w:val="TableParagraph"/>
              <w:spacing w:before="171"/>
              <w:ind w:left="97"/>
            </w:pPr>
            <w:r>
              <w:rPr>
                <w:spacing w:val="-2"/>
              </w:rPr>
              <w:t>260923</w:t>
            </w:r>
          </w:p>
        </w:tc>
        <w:tc>
          <w:tcPr>
            <w:tcW w:w="2016" w:type="dxa"/>
          </w:tcPr>
          <w:p w14:paraId="0B238B66" w14:textId="77777777" w:rsidR="00A760F3" w:rsidRDefault="00A23B45">
            <w:pPr>
              <w:pStyle w:val="TableParagraph"/>
              <w:spacing w:before="171"/>
            </w:pPr>
            <w:r>
              <w:rPr>
                <w:spacing w:val="-2"/>
              </w:rPr>
              <w:t>Electrical</w:t>
            </w:r>
          </w:p>
        </w:tc>
        <w:tc>
          <w:tcPr>
            <w:tcW w:w="6650" w:type="dxa"/>
          </w:tcPr>
          <w:p w14:paraId="0B238B67" w14:textId="77777777" w:rsidR="00A760F3" w:rsidRDefault="00A23B45">
            <w:pPr>
              <w:pStyle w:val="TableParagraph"/>
              <w:spacing w:before="171"/>
              <w:rPr>
                <w:b/>
              </w:rPr>
            </w:pPr>
            <w:r>
              <w:rPr>
                <w:b/>
                <w:spacing w:val="-2"/>
              </w:rPr>
              <w:t>Feeders:</w:t>
            </w:r>
          </w:p>
          <w:p w14:paraId="0B238B68" w14:textId="77777777" w:rsidR="00A760F3" w:rsidRDefault="00A23B45">
            <w:pPr>
              <w:pStyle w:val="TableParagraph"/>
              <w:spacing w:before="22" w:line="259" w:lineRule="auto"/>
            </w:pPr>
            <w:r>
              <w:t>Landlord Shall furnish and install; concealed below grade, electrical feeders from utility service point to Tenant’s main panel on Premises. Standard</w:t>
            </w:r>
            <w:r>
              <w:rPr>
                <w:spacing w:val="-4"/>
              </w:rPr>
              <w:t xml:space="preserve"> </w:t>
            </w:r>
            <w:r>
              <w:t>electric</w:t>
            </w:r>
            <w:r>
              <w:rPr>
                <w:spacing w:val="-3"/>
              </w:rPr>
              <w:t xml:space="preserve"> </w:t>
            </w:r>
            <w:r>
              <w:t>service</w:t>
            </w:r>
            <w:r>
              <w:rPr>
                <w:spacing w:val="-2"/>
              </w:rPr>
              <w:t xml:space="preserve"> </w:t>
            </w:r>
            <w:r>
              <w:t>shall</w:t>
            </w:r>
            <w:r>
              <w:rPr>
                <w:spacing w:val="-3"/>
              </w:rPr>
              <w:t xml:space="preserve"> </w:t>
            </w:r>
            <w:r>
              <w:t>be</w:t>
            </w:r>
            <w:r>
              <w:rPr>
                <w:spacing w:val="-1"/>
              </w:rPr>
              <w:t xml:space="preserve"> </w:t>
            </w:r>
            <w:r>
              <w:rPr>
                <w:b/>
              </w:rPr>
              <w:t>600</w:t>
            </w:r>
            <w:r>
              <w:rPr>
                <w:b/>
                <w:spacing w:val="-4"/>
              </w:rPr>
              <w:t xml:space="preserve"> </w:t>
            </w:r>
            <w:r>
              <w:rPr>
                <w:b/>
              </w:rPr>
              <w:t>amp</w:t>
            </w:r>
            <w:r>
              <w:t>,</w:t>
            </w:r>
            <w:r>
              <w:rPr>
                <w:spacing w:val="-5"/>
              </w:rPr>
              <w:t xml:space="preserve"> </w:t>
            </w:r>
            <w:r>
              <w:t>208Y/120V,</w:t>
            </w:r>
            <w:r>
              <w:rPr>
                <w:spacing w:val="-3"/>
              </w:rPr>
              <w:t xml:space="preserve"> </w:t>
            </w:r>
            <w:r>
              <w:t>3</w:t>
            </w:r>
            <w:r>
              <w:rPr>
                <w:spacing w:val="-2"/>
              </w:rPr>
              <w:t xml:space="preserve"> </w:t>
            </w:r>
            <w:r>
              <w:t>phase,</w:t>
            </w:r>
            <w:r>
              <w:rPr>
                <w:spacing w:val="-3"/>
              </w:rPr>
              <w:t xml:space="preserve"> </w:t>
            </w:r>
            <w:r>
              <w:t>4</w:t>
            </w:r>
            <w:r>
              <w:rPr>
                <w:spacing w:val="-4"/>
              </w:rPr>
              <w:t xml:space="preserve"> </w:t>
            </w:r>
            <w:r>
              <w:t>wire. Where</w:t>
            </w:r>
            <w:r>
              <w:rPr>
                <w:spacing w:val="-6"/>
              </w:rPr>
              <w:t xml:space="preserve"> </w:t>
            </w:r>
            <w:r>
              <w:t>these</w:t>
            </w:r>
            <w:r>
              <w:rPr>
                <w:spacing w:val="-6"/>
              </w:rPr>
              <w:t xml:space="preserve"> </w:t>
            </w:r>
            <w:r>
              <w:t>electrical</w:t>
            </w:r>
            <w:r>
              <w:rPr>
                <w:spacing w:val="-7"/>
              </w:rPr>
              <w:t xml:space="preserve"> </w:t>
            </w:r>
            <w:r>
              <w:t>service</w:t>
            </w:r>
            <w:r>
              <w:rPr>
                <w:spacing w:val="-3"/>
              </w:rPr>
              <w:t xml:space="preserve"> </w:t>
            </w:r>
            <w:r>
              <w:t>characteristics</w:t>
            </w:r>
            <w:r>
              <w:rPr>
                <w:spacing w:val="-4"/>
              </w:rPr>
              <w:t xml:space="preserve"> </w:t>
            </w:r>
            <w:r>
              <w:t>cannot</w:t>
            </w:r>
            <w:r>
              <w:rPr>
                <w:spacing w:val="-3"/>
              </w:rPr>
              <w:t xml:space="preserve"> </w:t>
            </w:r>
            <w:r>
              <w:t>be</w:t>
            </w:r>
            <w:r>
              <w:rPr>
                <w:spacing w:val="-3"/>
              </w:rPr>
              <w:t xml:space="preserve"> </w:t>
            </w:r>
            <w:r>
              <w:t>met</w:t>
            </w:r>
            <w:r>
              <w:rPr>
                <w:spacing w:val="-3"/>
              </w:rPr>
              <w:t xml:space="preserve"> </w:t>
            </w:r>
            <w:r>
              <w:t>due</w:t>
            </w:r>
            <w:r>
              <w:rPr>
                <w:spacing w:val="-6"/>
              </w:rPr>
              <w:t xml:space="preserve"> </w:t>
            </w:r>
            <w:r>
              <w:t>to</w:t>
            </w:r>
            <w:r>
              <w:rPr>
                <w:spacing w:val="-3"/>
              </w:rPr>
              <w:t xml:space="preserve"> </w:t>
            </w:r>
            <w:r>
              <w:t>site conditions, adjustments shall be made to the electric gear to accommodate the differences in voltage, and/or phase.</w:t>
            </w:r>
          </w:p>
          <w:p w14:paraId="0B238B69" w14:textId="77777777" w:rsidR="00A760F3" w:rsidRDefault="00A23B45">
            <w:pPr>
              <w:pStyle w:val="TableParagraph"/>
              <w:spacing w:line="259" w:lineRule="auto"/>
              <w:ind w:right="92"/>
            </w:pPr>
            <w:r>
              <w:rPr>
                <w:b/>
              </w:rPr>
              <w:t xml:space="preserve">Electrical Panels: </w:t>
            </w:r>
            <w:r>
              <w:t xml:space="preserve">Landlord shall furnish and install two electrical panels (Square D or equal) with a minimum of 84 circuit spaces, including breakers per Tenant's construction </w:t>
            </w:r>
            <w:proofErr w:type="gramStart"/>
            <w:r>
              <w:t>drawings .</w:t>
            </w:r>
            <w:proofErr w:type="gramEnd"/>
            <w:r>
              <w:t xml:space="preserve"> Provide sub-feed lugs in one panel for sub-feeding the other panel. Feeder entry shall be concealed in wall through stub-ups. Locate panels in the back of house area adjacent to rear delivery door with 36” (minimum) clearance in front of panels. The tenant main panel shall be 400A/600A main lug only panel. The tenant’s sub-panel shall be 225A (minimum) main</w:t>
            </w:r>
            <w:r>
              <w:rPr>
                <w:spacing w:val="40"/>
              </w:rPr>
              <w:t xml:space="preserve"> </w:t>
            </w:r>
            <w:r>
              <w:t>circuit breaker panel fed by sub-feed lugs in the main panel. Sub-panel shall be capable of accepting multi-pole GFCI circuit breakers up to 50A (as required to comply with NEC 210.8). The sub-panel shall be a series rated</w:t>
            </w:r>
            <w:r>
              <w:rPr>
                <w:spacing w:val="-4"/>
              </w:rPr>
              <w:t xml:space="preserve"> </w:t>
            </w:r>
            <w:r>
              <w:t>system</w:t>
            </w:r>
            <w:r>
              <w:rPr>
                <w:spacing w:val="-2"/>
              </w:rPr>
              <w:t xml:space="preserve"> </w:t>
            </w:r>
            <w:r>
              <w:t>between</w:t>
            </w:r>
            <w:r>
              <w:rPr>
                <w:spacing w:val="-6"/>
              </w:rPr>
              <w:t xml:space="preserve"> </w:t>
            </w:r>
            <w:r>
              <w:t>the</w:t>
            </w:r>
            <w:r>
              <w:rPr>
                <w:spacing w:val="-5"/>
              </w:rPr>
              <w:t xml:space="preserve"> </w:t>
            </w:r>
            <w:r>
              <w:t>main</w:t>
            </w:r>
            <w:r>
              <w:rPr>
                <w:spacing w:val="-4"/>
              </w:rPr>
              <w:t xml:space="preserve"> </w:t>
            </w:r>
            <w:r>
              <w:t>circuit</w:t>
            </w:r>
            <w:r>
              <w:rPr>
                <w:spacing w:val="-5"/>
              </w:rPr>
              <w:t xml:space="preserve"> </w:t>
            </w:r>
            <w:r>
              <w:t>breaker</w:t>
            </w:r>
            <w:r>
              <w:rPr>
                <w:spacing w:val="-3"/>
              </w:rPr>
              <w:t xml:space="preserve"> </w:t>
            </w:r>
            <w:r>
              <w:t>and</w:t>
            </w:r>
            <w:r>
              <w:rPr>
                <w:spacing w:val="-4"/>
              </w:rPr>
              <w:t xml:space="preserve"> </w:t>
            </w:r>
            <w:r>
              <w:t>the</w:t>
            </w:r>
            <w:r>
              <w:rPr>
                <w:spacing w:val="-2"/>
              </w:rPr>
              <w:t xml:space="preserve"> </w:t>
            </w:r>
            <w:r>
              <w:t>branch</w:t>
            </w:r>
            <w:r>
              <w:rPr>
                <w:spacing w:val="-4"/>
              </w:rPr>
              <w:t xml:space="preserve"> </w:t>
            </w:r>
            <w:r>
              <w:t>breakers within the panel to allow for 10kAIC rated</w:t>
            </w:r>
            <w:r>
              <w:rPr>
                <w:spacing w:val="-1"/>
              </w:rPr>
              <w:t xml:space="preserve"> </w:t>
            </w:r>
            <w:r>
              <w:t>breakers to be utilized. Label the panel as</w:t>
            </w:r>
            <w:r>
              <w:rPr>
                <w:spacing w:val="-2"/>
              </w:rPr>
              <w:t xml:space="preserve"> </w:t>
            </w:r>
            <w:r>
              <w:t>series rated</w:t>
            </w:r>
            <w:r>
              <w:rPr>
                <w:spacing w:val="-1"/>
              </w:rPr>
              <w:t xml:space="preserve"> </w:t>
            </w:r>
            <w:r>
              <w:t>per NEC requirements.</w:t>
            </w:r>
            <w:r>
              <w:rPr>
                <w:spacing w:val="-3"/>
              </w:rPr>
              <w:t xml:space="preserve"> </w:t>
            </w:r>
            <w:r>
              <w:t>Motor load</w:t>
            </w:r>
            <w:r>
              <w:rPr>
                <w:spacing w:val="-1"/>
              </w:rPr>
              <w:t xml:space="preserve"> </w:t>
            </w:r>
            <w:r>
              <w:t>on</w:t>
            </w:r>
            <w:r>
              <w:rPr>
                <w:spacing w:val="-3"/>
              </w:rPr>
              <w:t xml:space="preserve"> </w:t>
            </w:r>
            <w:r>
              <w:t>the sub- panel shall be less than 100A.</w:t>
            </w:r>
          </w:p>
          <w:p w14:paraId="0B238B6A" w14:textId="77777777" w:rsidR="00A760F3" w:rsidRDefault="00A23B45">
            <w:pPr>
              <w:pStyle w:val="TableParagraph"/>
              <w:spacing w:line="264" w:lineRule="exact"/>
              <w:rPr>
                <w:b/>
              </w:rPr>
            </w:pPr>
            <w:r>
              <w:rPr>
                <w:b/>
                <w:spacing w:val="-2"/>
              </w:rPr>
              <w:t>Metering:</w:t>
            </w:r>
          </w:p>
          <w:p w14:paraId="0B238B6B" w14:textId="77777777" w:rsidR="00A760F3" w:rsidRDefault="00A23B45">
            <w:pPr>
              <w:pStyle w:val="TableParagraph"/>
              <w:spacing w:before="22" w:line="268" w:lineRule="exact"/>
            </w:pPr>
            <w:r>
              <w:t>Landlord</w:t>
            </w:r>
            <w:r>
              <w:rPr>
                <w:spacing w:val="-6"/>
              </w:rPr>
              <w:t xml:space="preserve"> </w:t>
            </w:r>
            <w:r>
              <w:t>shall</w:t>
            </w:r>
            <w:r>
              <w:rPr>
                <w:spacing w:val="-4"/>
              </w:rPr>
              <w:t xml:space="preserve"> </w:t>
            </w:r>
            <w:r>
              <w:t>provide</w:t>
            </w:r>
            <w:r>
              <w:rPr>
                <w:spacing w:val="-3"/>
              </w:rPr>
              <w:t xml:space="preserve"> </w:t>
            </w:r>
            <w:r>
              <w:rPr>
                <w:b/>
              </w:rPr>
              <w:t>metered</w:t>
            </w:r>
            <w:r>
              <w:rPr>
                <w:b/>
                <w:spacing w:val="-5"/>
              </w:rPr>
              <w:t xml:space="preserve"> </w:t>
            </w:r>
            <w:r>
              <w:t>service</w:t>
            </w:r>
            <w:r>
              <w:rPr>
                <w:spacing w:val="-4"/>
              </w:rPr>
              <w:t xml:space="preserve"> </w:t>
            </w:r>
            <w:r>
              <w:t>and</w:t>
            </w:r>
            <w:r>
              <w:rPr>
                <w:spacing w:val="-5"/>
              </w:rPr>
              <w:t xml:space="preserve"> </w:t>
            </w:r>
            <w:r>
              <w:t>disconnect</w:t>
            </w:r>
            <w:r>
              <w:rPr>
                <w:spacing w:val="-3"/>
              </w:rPr>
              <w:t xml:space="preserve"> </w:t>
            </w:r>
            <w:r>
              <w:t>for</w:t>
            </w:r>
            <w:r>
              <w:rPr>
                <w:spacing w:val="-6"/>
              </w:rPr>
              <w:t xml:space="preserve"> </w:t>
            </w:r>
            <w:r>
              <w:t>Tenant's</w:t>
            </w:r>
            <w:r>
              <w:rPr>
                <w:spacing w:val="-6"/>
              </w:rPr>
              <w:t xml:space="preserve"> </w:t>
            </w:r>
            <w:r>
              <w:rPr>
                <w:spacing w:val="-5"/>
              </w:rPr>
              <w:t>use</w:t>
            </w:r>
          </w:p>
        </w:tc>
      </w:tr>
    </w:tbl>
    <w:p w14:paraId="0B238B6D" w14:textId="77777777" w:rsidR="00A760F3" w:rsidRDefault="00A760F3">
      <w:pPr>
        <w:spacing w:line="268" w:lineRule="exact"/>
        <w:sectPr w:rsidR="00A760F3" w:rsidSect="00417544">
          <w:type w:val="continuous"/>
          <w:pgSz w:w="12240" w:h="15840"/>
          <w:pgMar w:top="1460" w:right="980" w:bottom="1000" w:left="940" w:header="727" w:footer="809"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B71" w14:textId="77777777">
        <w:trPr>
          <w:trHeight w:val="620"/>
        </w:trPr>
        <w:tc>
          <w:tcPr>
            <w:tcW w:w="1214" w:type="dxa"/>
          </w:tcPr>
          <w:p w14:paraId="0B238B6E" w14:textId="77777777" w:rsidR="00A760F3" w:rsidRDefault="00A23B45">
            <w:pPr>
              <w:pStyle w:val="TableParagraph"/>
              <w:spacing w:before="174"/>
              <w:ind w:left="97"/>
              <w:rPr>
                <w:b/>
              </w:rPr>
            </w:pPr>
            <w:r>
              <w:rPr>
                <w:b/>
                <w:spacing w:val="-5"/>
              </w:rPr>
              <w:lastRenderedPageBreak/>
              <w:t>CSI</w:t>
            </w:r>
          </w:p>
        </w:tc>
        <w:tc>
          <w:tcPr>
            <w:tcW w:w="2016" w:type="dxa"/>
          </w:tcPr>
          <w:p w14:paraId="0B238B6F" w14:textId="77777777" w:rsidR="00A760F3" w:rsidRDefault="00A23B45">
            <w:pPr>
              <w:pStyle w:val="TableParagraph"/>
              <w:spacing w:before="174"/>
              <w:rPr>
                <w:b/>
              </w:rPr>
            </w:pPr>
            <w:r>
              <w:rPr>
                <w:b/>
                <w:spacing w:val="-2"/>
              </w:rPr>
              <w:t>Scope/Category</w:t>
            </w:r>
          </w:p>
        </w:tc>
        <w:tc>
          <w:tcPr>
            <w:tcW w:w="6650" w:type="dxa"/>
          </w:tcPr>
          <w:p w14:paraId="0B238B70" w14:textId="77777777" w:rsidR="00A760F3" w:rsidRDefault="00A23B45">
            <w:pPr>
              <w:pStyle w:val="TableParagraph"/>
              <w:spacing w:before="174"/>
              <w:rPr>
                <w:b/>
              </w:rPr>
            </w:pPr>
            <w:r>
              <w:rPr>
                <w:b/>
                <w:spacing w:val="-2"/>
              </w:rPr>
              <w:t>Details</w:t>
            </w:r>
          </w:p>
        </w:tc>
      </w:tr>
      <w:tr w:rsidR="00A760F3" w14:paraId="0B238B79" w14:textId="77777777">
        <w:trPr>
          <w:trHeight w:val="6126"/>
        </w:trPr>
        <w:tc>
          <w:tcPr>
            <w:tcW w:w="1214" w:type="dxa"/>
          </w:tcPr>
          <w:p w14:paraId="0B238B72" w14:textId="77777777" w:rsidR="00A760F3" w:rsidRDefault="00A760F3">
            <w:pPr>
              <w:pStyle w:val="TableParagraph"/>
              <w:ind w:left="0"/>
              <w:rPr>
                <w:rFonts w:ascii="Times New Roman"/>
                <w:sz w:val="20"/>
              </w:rPr>
            </w:pPr>
          </w:p>
        </w:tc>
        <w:tc>
          <w:tcPr>
            <w:tcW w:w="2016" w:type="dxa"/>
          </w:tcPr>
          <w:p w14:paraId="0B238B73" w14:textId="77777777" w:rsidR="00A760F3" w:rsidRDefault="00A760F3">
            <w:pPr>
              <w:pStyle w:val="TableParagraph"/>
              <w:ind w:left="0"/>
              <w:rPr>
                <w:rFonts w:ascii="Times New Roman"/>
                <w:sz w:val="20"/>
              </w:rPr>
            </w:pPr>
          </w:p>
        </w:tc>
        <w:tc>
          <w:tcPr>
            <w:tcW w:w="6650" w:type="dxa"/>
          </w:tcPr>
          <w:p w14:paraId="0B238B74" w14:textId="77777777" w:rsidR="00A760F3" w:rsidRDefault="00A23B45">
            <w:pPr>
              <w:pStyle w:val="TableParagraph"/>
              <w:spacing w:before="171" w:line="259" w:lineRule="auto"/>
              <w:ind w:right="115"/>
            </w:pPr>
            <w:r>
              <w:t>only. Starbucks service shall be metered; as required by local utility company and capable of recording instantaneous kilowatts, kilowatt- hours,</w:t>
            </w:r>
            <w:r>
              <w:rPr>
                <w:spacing w:val="-3"/>
              </w:rPr>
              <w:t xml:space="preserve"> </w:t>
            </w:r>
            <w:r>
              <w:t>and</w:t>
            </w:r>
            <w:r>
              <w:rPr>
                <w:spacing w:val="-4"/>
              </w:rPr>
              <w:t xml:space="preserve"> </w:t>
            </w:r>
            <w:r>
              <w:t>peak</w:t>
            </w:r>
            <w:r>
              <w:rPr>
                <w:spacing w:val="-2"/>
              </w:rPr>
              <w:t xml:space="preserve"> </w:t>
            </w:r>
            <w:r>
              <w:t>demand.</w:t>
            </w:r>
            <w:r>
              <w:rPr>
                <w:spacing w:val="-3"/>
              </w:rPr>
              <w:t xml:space="preserve"> </w:t>
            </w:r>
            <w:r>
              <w:t>The</w:t>
            </w:r>
            <w:r>
              <w:rPr>
                <w:spacing w:val="-2"/>
              </w:rPr>
              <w:t xml:space="preserve"> </w:t>
            </w:r>
            <w:r>
              <w:t>preferred</w:t>
            </w:r>
            <w:r>
              <w:rPr>
                <w:spacing w:val="-4"/>
              </w:rPr>
              <w:t xml:space="preserve"> </w:t>
            </w:r>
            <w:r>
              <w:t>location</w:t>
            </w:r>
            <w:r>
              <w:rPr>
                <w:spacing w:val="-4"/>
              </w:rPr>
              <w:t xml:space="preserve"> </w:t>
            </w:r>
            <w:r>
              <w:t>for</w:t>
            </w:r>
            <w:r>
              <w:rPr>
                <w:spacing w:val="-5"/>
              </w:rPr>
              <w:t xml:space="preserve"> </w:t>
            </w:r>
            <w:r>
              <w:t>the</w:t>
            </w:r>
            <w:r>
              <w:rPr>
                <w:spacing w:val="-2"/>
              </w:rPr>
              <w:t xml:space="preserve"> </w:t>
            </w:r>
            <w:r>
              <w:t>meter</w:t>
            </w:r>
            <w:r>
              <w:rPr>
                <w:spacing w:val="-3"/>
              </w:rPr>
              <w:t xml:space="preserve"> </w:t>
            </w:r>
            <w:r>
              <w:t>is</w:t>
            </w:r>
            <w:r>
              <w:rPr>
                <w:spacing w:val="-5"/>
              </w:rPr>
              <w:t xml:space="preserve"> </w:t>
            </w:r>
            <w:r>
              <w:t>on</w:t>
            </w:r>
            <w:r>
              <w:rPr>
                <w:spacing w:val="-4"/>
              </w:rPr>
              <w:t xml:space="preserve"> </w:t>
            </w:r>
            <w:r>
              <w:t>the exterior of the building adjacent to the delivery door, hidden from public view.</w:t>
            </w:r>
          </w:p>
          <w:p w14:paraId="0B238B75" w14:textId="77777777" w:rsidR="00A760F3" w:rsidRDefault="00A23B45">
            <w:pPr>
              <w:pStyle w:val="TableParagraph"/>
              <w:spacing w:line="268" w:lineRule="exact"/>
              <w:rPr>
                <w:b/>
              </w:rPr>
            </w:pPr>
            <w:r>
              <w:rPr>
                <w:b/>
                <w:spacing w:val="-2"/>
              </w:rPr>
              <w:t>Transformer:</w:t>
            </w:r>
          </w:p>
          <w:p w14:paraId="0B238B76" w14:textId="77777777" w:rsidR="00A760F3" w:rsidRDefault="00A23B45">
            <w:pPr>
              <w:pStyle w:val="TableParagraph"/>
              <w:spacing w:before="22" w:line="259" w:lineRule="auto"/>
            </w:pPr>
            <w:r>
              <w:t>Landlord shall provide a step-down transformer when site conditions dictate an alternate service. The transformer shall be dry-type with minimum</w:t>
            </w:r>
            <w:r>
              <w:rPr>
                <w:spacing w:val="-2"/>
              </w:rPr>
              <w:t xml:space="preserve"> </w:t>
            </w:r>
            <w:r>
              <w:t>Class</w:t>
            </w:r>
            <w:r>
              <w:rPr>
                <w:spacing w:val="-2"/>
              </w:rPr>
              <w:t xml:space="preserve"> </w:t>
            </w:r>
            <w:r>
              <w:t>155</w:t>
            </w:r>
            <w:r>
              <w:rPr>
                <w:spacing w:val="-2"/>
              </w:rPr>
              <w:t xml:space="preserve"> </w:t>
            </w:r>
            <w:r>
              <w:t>insulation</w:t>
            </w:r>
            <w:r>
              <w:rPr>
                <w:spacing w:val="-3"/>
              </w:rPr>
              <w:t xml:space="preserve"> </w:t>
            </w:r>
            <w:r>
              <w:t>and</w:t>
            </w:r>
            <w:r>
              <w:rPr>
                <w:spacing w:val="-3"/>
              </w:rPr>
              <w:t xml:space="preserve"> </w:t>
            </w:r>
            <w:r>
              <w:t>shall</w:t>
            </w:r>
            <w:r>
              <w:rPr>
                <w:spacing w:val="-5"/>
              </w:rPr>
              <w:t xml:space="preserve"> </w:t>
            </w:r>
            <w:r>
              <w:t>meet</w:t>
            </w:r>
            <w:r>
              <w:rPr>
                <w:spacing w:val="-2"/>
              </w:rPr>
              <w:t xml:space="preserve"> </w:t>
            </w:r>
            <w:r>
              <w:t>the</w:t>
            </w:r>
            <w:r>
              <w:rPr>
                <w:spacing w:val="-4"/>
              </w:rPr>
              <w:t xml:space="preserve"> </w:t>
            </w:r>
            <w:r>
              <w:t>Department</w:t>
            </w:r>
            <w:r>
              <w:rPr>
                <w:spacing w:val="-4"/>
              </w:rPr>
              <w:t xml:space="preserve"> </w:t>
            </w:r>
            <w:r>
              <w:t>of</w:t>
            </w:r>
            <w:r>
              <w:rPr>
                <w:spacing w:val="-2"/>
              </w:rPr>
              <w:t xml:space="preserve"> </w:t>
            </w:r>
            <w:r>
              <w:t>Energy (DOE) requirements for efficiency. Step-down transformer shall be located</w:t>
            </w:r>
            <w:r>
              <w:rPr>
                <w:spacing w:val="-3"/>
              </w:rPr>
              <w:t xml:space="preserve"> </w:t>
            </w:r>
            <w:r>
              <w:t>at</w:t>
            </w:r>
            <w:r>
              <w:rPr>
                <w:spacing w:val="-1"/>
              </w:rPr>
              <w:t xml:space="preserve"> </w:t>
            </w:r>
            <w:r>
              <w:t>rear</w:t>
            </w:r>
            <w:r>
              <w:rPr>
                <w:spacing w:val="-4"/>
              </w:rPr>
              <w:t xml:space="preserve"> </w:t>
            </w:r>
            <w:r>
              <w:t>of</w:t>
            </w:r>
            <w:r>
              <w:rPr>
                <w:spacing w:val="-2"/>
              </w:rPr>
              <w:t xml:space="preserve"> </w:t>
            </w:r>
            <w:r>
              <w:t>building,</w:t>
            </w:r>
            <w:r>
              <w:rPr>
                <w:spacing w:val="-4"/>
              </w:rPr>
              <w:t xml:space="preserve"> </w:t>
            </w:r>
            <w:r>
              <w:t>mounted</w:t>
            </w:r>
            <w:r>
              <w:rPr>
                <w:spacing w:val="-5"/>
              </w:rPr>
              <w:t xml:space="preserve"> </w:t>
            </w:r>
            <w:r>
              <w:t>on</w:t>
            </w:r>
            <w:r>
              <w:rPr>
                <w:spacing w:val="-3"/>
              </w:rPr>
              <w:t xml:space="preserve"> </w:t>
            </w:r>
            <w:r>
              <w:t>a</w:t>
            </w:r>
            <w:r>
              <w:rPr>
                <w:spacing w:val="-2"/>
              </w:rPr>
              <w:t xml:space="preserve"> </w:t>
            </w:r>
            <w:r>
              <w:t>concrete</w:t>
            </w:r>
            <w:r>
              <w:rPr>
                <w:spacing w:val="-1"/>
              </w:rPr>
              <w:t xml:space="preserve"> </w:t>
            </w:r>
            <w:r>
              <w:t>pad</w:t>
            </w:r>
            <w:r>
              <w:rPr>
                <w:spacing w:val="-3"/>
              </w:rPr>
              <w:t xml:space="preserve"> </w:t>
            </w:r>
            <w:r>
              <w:t>in</w:t>
            </w:r>
            <w:r>
              <w:rPr>
                <w:spacing w:val="-3"/>
              </w:rPr>
              <w:t xml:space="preserve"> </w:t>
            </w:r>
            <w:r>
              <w:t>an</w:t>
            </w:r>
            <w:r>
              <w:rPr>
                <w:spacing w:val="-3"/>
              </w:rPr>
              <w:t xml:space="preserve"> </w:t>
            </w:r>
            <w:r>
              <w:t>area</w:t>
            </w:r>
            <w:r>
              <w:rPr>
                <w:spacing w:val="-2"/>
              </w:rPr>
              <w:t xml:space="preserve"> </w:t>
            </w:r>
            <w:r>
              <w:t>not</w:t>
            </w:r>
            <w:r>
              <w:rPr>
                <w:spacing w:val="-4"/>
              </w:rPr>
              <w:t xml:space="preserve"> </w:t>
            </w:r>
            <w:r>
              <w:t>to conflict with Tenant's drive thru (if applicable) and shielded from customer view.</w:t>
            </w:r>
          </w:p>
          <w:p w14:paraId="0B238B77" w14:textId="77777777" w:rsidR="00A760F3" w:rsidRDefault="00A23B45">
            <w:pPr>
              <w:pStyle w:val="TableParagraph"/>
              <w:spacing w:line="259" w:lineRule="auto"/>
              <w:ind w:right="151"/>
            </w:pPr>
            <w:r>
              <w:rPr>
                <w:b/>
              </w:rPr>
              <w:t xml:space="preserve">Temporary Power: </w:t>
            </w:r>
            <w:r>
              <w:t>If permanent electrical service is not available on the delivery date as defined in the lease, temporary service shall be provided by the Landlord. Provide service required for construction operations,</w:t>
            </w:r>
            <w:r>
              <w:rPr>
                <w:spacing w:val="-5"/>
              </w:rPr>
              <w:t xml:space="preserve"> </w:t>
            </w:r>
            <w:r>
              <w:t>with</w:t>
            </w:r>
            <w:r>
              <w:rPr>
                <w:spacing w:val="-4"/>
              </w:rPr>
              <w:t xml:space="preserve"> </w:t>
            </w:r>
            <w:r>
              <w:t>branch</w:t>
            </w:r>
            <w:r>
              <w:rPr>
                <w:spacing w:val="-6"/>
              </w:rPr>
              <w:t xml:space="preserve"> </w:t>
            </w:r>
            <w:r>
              <w:t>wiring</w:t>
            </w:r>
            <w:r>
              <w:rPr>
                <w:spacing w:val="-4"/>
              </w:rPr>
              <w:t xml:space="preserve"> </w:t>
            </w:r>
            <w:r>
              <w:t>and</w:t>
            </w:r>
            <w:r>
              <w:rPr>
                <w:spacing w:val="-4"/>
              </w:rPr>
              <w:t xml:space="preserve"> </w:t>
            </w:r>
            <w:r>
              <w:t>distribution</w:t>
            </w:r>
            <w:r>
              <w:rPr>
                <w:spacing w:val="-4"/>
              </w:rPr>
              <w:t xml:space="preserve"> </w:t>
            </w:r>
            <w:r>
              <w:t>boxes</w:t>
            </w:r>
            <w:r>
              <w:rPr>
                <w:spacing w:val="-8"/>
              </w:rPr>
              <w:t xml:space="preserve"> </w:t>
            </w:r>
            <w:r>
              <w:t>located</w:t>
            </w:r>
            <w:r>
              <w:rPr>
                <w:spacing w:val="-4"/>
              </w:rPr>
              <w:t xml:space="preserve"> </w:t>
            </w:r>
            <w:r>
              <w:t>to</w:t>
            </w:r>
            <w:r>
              <w:rPr>
                <w:spacing w:val="-2"/>
              </w:rPr>
              <w:t xml:space="preserve"> </w:t>
            </w:r>
            <w:r>
              <w:t>allow service and lighting by means of construction-type power cords.</w:t>
            </w:r>
          </w:p>
          <w:p w14:paraId="0B238B78" w14:textId="77777777" w:rsidR="00A760F3" w:rsidRDefault="00A23B45">
            <w:pPr>
              <w:pStyle w:val="TableParagraph"/>
              <w:spacing w:line="259" w:lineRule="auto"/>
            </w:pPr>
            <w:r>
              <w:t>Landlord</w:t>
            </w:r>
            <w:r>
              <w:rPr>
                <w:spacing w:val="-7"/>
              </w:rPr>
              <w:t xml:space="preserve"> </w:t>
            </w:r>
            <w:r>
              <w:t>shall</w:t>
            </w:r>
            <w:r>
              <w:rPr>
                <w:spacing w:val="-6"/>
              </w:rPr>
              <w:t xml:space="preserve"> </w:t>
            </w:r>
            <w:r>
              <w:t>provide</w:t>
            </w:r>
            <w:r>
              <w:rPr>
                <w:spacing w:val="-5"/>
              </w:rPr>
              <w:t xml:space="preserve"> </w:t>
            </w:r>
            <w:r>
              <w:t>additional</w:t>
            </w:r>
            <w:r>
              <w:rPr>
                <w:spacing w:val="-6"/>
              </w:rPr>
              <w:t xml:space="preserve"> </w:t>
            </w:r>
            <w:r>
              <w:t>temporary</w:t>
            </w:r>
            <w:r>
              <w:rPr>
                <w:spacing w:val="-5"/>
              </w:rPr>
              <w:t xml:space="preserve"> </w:t>
            </w:r>
            <w:r>
              <w:t>lighting</w:t>
            </w:r>
            <w:r>
              <w:rPr>
                <w:spacing w:val="-7"/>
              </w:rPr>
              <w:t xml:space="preserve"> </w:t>
            </w:r>
            <w:r>
              <w:t>for</w:t>
            </w:r>
            <w:r>
              <w:rPr>
                <w:spacing w:val="-6"/>
              </w:rPr>
              <w:t xml:space="preserve"> </w:t>
            </w:r>
            <w:r>
              <w:t xml:space="preserve">construction </w:t>
            </w:r>
            <w:r>
              <w:rPr>
                <w:spacing w:val="-2"/>
              </w:rPr>
              <w:t>operations.</w:t>
            </w:r>
          </w:p>
        </w:tc>
      </w:tr>
      <w:tr w:rsidR="00A760F3" w14:paraId="0B238B88" w14:textId="77777777">
        <w:trPr>
          <w:trHeight w:val="5967"/>
        </w:trPr>
        <w:tc>
          <w:tcPr>
            <w:tcW w:w="1214" w:type="dxa"/>
          </w:tcPr>
          <w:p w14:paraId="0B238B7A" w14:textId="77777777" w:rsidR="00A760F3" w:rsidRDefault="00A23B45">
            <w:pPr>
              <w:pStyle w:val="TableParagraph"/>
              <w:spacing w:before="171"/>
              <w:ind w:left="97"/>
            </w:pPr>
            <w:r>
              <w:rPr>
                <w:spacing w:val="-2"/>
              </w:rPr>
              <w:t>260929</w:t>
            </w:r>
          </w:p>
        </w:tc>
        <w:tc>
          <w:tcPr>
            <w:tcW w:w="2016" w:type="dxa"/>
          </w:tcPr>
          <w:p w14:paraId="0B238B7B" w14:textId="77777777" w:rsidR="00A760F3" w:rsidRDefault="00A23B45">
            <w:pPr>
              <w:pStyle w:val="TableParagraph"/>
              <w:spacing w:before="171" w:line="259" w:lineRule="auto"/>
              <w:ind w:right="686"/>
            </w:pPr>
            <w:r>
              <w:t>Site</w:t>
            </w:r>
            <w:r>
              <w:rPr>
                <w:spacing w:val="-13"/>
              </w:rPr>
              <w:t xml:space="preserve"> </w:t>
            </w:r>
            <w:r>
              <w:t xml:space="preserve">Electrical </w:t>
            </w:r>
            <w:r>
              <w:rPr>
                <w:spacing w:val="-2"/>
              </w:rPr>
              <w:t>Distribution</w:t>
            </w:r>
          </w:p>
        </w:tc>
        <w:tc>
          <w:tcPr>
            <w:tcW w:w="6650" w:type="dxa"/>
          </w:tcPr>
          <w:p w14:paraId="0B238B7C" w14:textId="77777777" w:rsidR="00A760F3" w:rsidRDefault="00A23B45">
            <w:pPr>
              <w:pStyle w:val="TableParagraph"/>
              <w:spacing w:before="171" w:line="259" w:lineRule="auto"/>
              <w:ind w:right="115"/>
              <w:rPr>
                <w:b/>
              </w:rPr>
            </w:pPr>
            <w:r>
              <w:rPr>
                <w:b/>
              </w:rPr>
              <w:t>General:</w:t>
            </w:r>
            <w:r>
              <w:rPr>
                <w:b/>
                <w:spacing w:val="-6"/>
              </w:rPr>
              <w:t xml:space="preserve"> </w:t>
            </w:r>
            <w:r>
              <w:t>Furnish</w:t>
            </w:r>
            <w:r>
              <w:rPr>
                <w:spacing w:val="-6"/>
              </w:rPr>
              <w:t xml:space="preserve"> </w:t>
            </w:r>
            <w:r>
              <w:t>and</w:t>
            </w:r>
            <w:r>
              <w:rPr>
                <w:spacing w:val="-6"/>
              </w:rPr>
              <w:t xml:space="preserve"> </w:t>
            </w:r>
            <w:r>
              <w:t>install</w:t>
            </w:r>
            <w:r>
              <w:rPr>
                <w:spacing w:val="-5"/>
              </w:rPr>
              <w:t xml:space="preserve"> </w:t>
            </w:r>
            <w:r>
              <w:t>all</w:t>
            </w:r>
            <w:r>
              <w:rPr>
                <w:spacing w:val="-5"/>
              </w:rPr>
              <w:t xml:space="preserve"> </w:t>
            </w:r>
            <w:r>
              <w:t>underground</w:t>
            </w:r>
            <w:r>
              <w:rPr>
                <w:spacing w:val="-6"/>
              </w:rPr>
              <w:t xml:space="preserve"> </w:t>
            </w:r>
            <w:r>
              <w:t>electrical/data</w:t>
            </w:r>
            <w:r>
              <w:rPr>
                <w:spacing w:val="-5"/>
              </w:rPr>
              <w:t xml:space="preserve"> </w:t>
            </w:r>
            <w:r>
              <w:t xml:space="preserve">conduits, labeled with pull strings, from the electrical panels and low voltage distribution points to the following site, and drive-thru components: </w:t>
            </w:r>
            <w:r>
              <w:rPr>
                <w:b/>
              </w:rPr>
              <w:t>Site Signage:</w:t>
            </w:r>
          </w:p>
          <w:p w14:paraId="0B238B7D" w14:textId="77777777" w:rsidR="00A760F3" w:rsidRDefault="00A23B45">
            <w:pPr>
              <w:pStyle w:val="TableParagraph"/>
              <w:spacing w:line="259" w:lineRule="auto"/>
            </w:pPr>
            <w:r>
              <w:rPr>
                <w:b/>
              </w:rPr>
              <w:t>*</w:t>
            </w:r>
            <w:r>
              <w:t>One</w:t>
            </w:r>
            <w:r>
              <w:rPr>
                <w:spacing w:val="-3"/>
              </w:rPr>
              <w:t xml:space="preserve"> </w:t>
            </w:r>
            <w:r>
              <w:t>[1]</w:t>
            </w:r>
            <w:r>
              <w:rPr>
                <w:spacing w:val="-4"/>
              </w:rPr>
              <w:t xml:space="preserve"> </w:t>
            </w:r>
            <w:r>
              <w:t>1"</w:t>
            </w:r>
            <w:r>
              <w:rPr>
                <w:spacing w:val="-4"/>
              </w:rPr>
              <w:t xml:space="preserve"> </w:t>
            </w:r>
            <w:r>
              <w:t>conduit</w:t>
            </w:r>
            <w:r>
              <w:rPr>
                <w:spacing w:val="-3"/>
              </w:rPr>
              <w:t xml:space="preserve"> </w:t>
            </w:r>
            <w:r>
              <w:t>for</w:t>
            </w:r>
            <w:r>
              <w:rPr>
                <w:spacing w:val="-6"/>
              </w:rPr>
              <w:t xml:space="preserve"> </w:t>
            </w:r>
            <w:r>
              <w:t>Tenant's</w:t>
            </w:r>
            <w:r>
              <w:rPr>
                <w:spacing w:val="-4"/>
              </w:rPr>
              <w:t xml:space="preserve"> </w:t>
            </w:r>
            <w:r>
              <w:t>dedicated</w:t>
            </w:r>
            <w:r>
              <w:rPr>
                <w:spacing w:val="-7"/>
              </w:rPr>
              <w:t xml:space="preserve"> </w:t>
            </w:r>
            <w:r>
              <w:t>monument/pylon</w:t>
            </w:r>
            <w:r>
              <w:rPr>
                <w:spacing w:val="-5"/>
              </w:rPr>
              <w:t xml:space="preserve"> </w:t>
            </w:r>
            <w:r>
              <w:t>sign</w:t>
            </w:r>
            <w:r>
              <w:rPr>
                <w:spacing w:val="-5"/>
              </w:rPr>
              <w:t xml:space="preserve"> </w:t>
            </w:r>
            <w:r>
              <w:t>to electrical panel in BOH (Back of House)</w:t>
            </w:r>
          </w:p>
          <w:p w14:paraId="0B238B7E" w14:textId="77777777" w:rsidR="00A760F3" w:rsidRDefault="00A23B45">
            <w:pPr>
              <w:pStyle w:val="TableParagraph"/>
              <w:spacing w:line="259" w:lineRule="auto"/>
            </w:pPr>
            <w:r>
              <w:rPr>
                <w:b/>
              </w:rPr>
              <w:t>*</w:t>
            </w:r>
            <w:r>
              <w:t>Two [2] 1" conduits to be run from BOH electrical panel through foundation</w:t>
            </w:r>
            <w:r>
              <w:rPr>
                <w:spacing w:val="-6"/>
              </w:rPr>
              <w:t xml:space="preserve"> </w:t>
            </w:r>
            <w:r>
              <w:t>wall,</w:t>
            </w:r>
            <w:r>
              <w:rPr>
                <w:spacing w:val="-4"/>
              </w:rPr>
              <w:t xml:space="preserve"> </w:t>
            </w:r>
            <w:r>
              <w:t>to</w:t>
            </w:r>
            <w:r>
              <w:rPr>
                <w:spacing w:val="-3"/>
              </w:rPr>
              <w:t xml:space="preserve"> </w:t>
            </w:r>
            <w:r>
              <w:t>patio</w:t>
            </w:r>
            <w:r>
              <w:rPr>
                <w:spacing w:val="-5"/>
              </w:rPr>
              <w:t xml:space="preserve"> </w:t>
            </w:r>
            <w:r>
              <w:t>seating</w:t>
            </w:r>
            <w:r>
              <w:rPr>
                <w:spacing w:val="-5"/>
              </w:rPr>
              <w:t xml:space="preserve"> </w:t>
            </w:r>
            <w:r>
              <w:t>area.</w:t>
            </w:r>
            <w:r>
              <w:rPr>
                <w:spacing w:val="-4"/>
              </w:rPr>
              <w:t xml:space="preserve"> </w:t>
            </w:r>
            <w:r>
              <w:t>Terminate</w:t>
            </w:r>
            <w:r>
              <w:rPr>
                <w:spacing w:val="-6"/>
              </w:rPr>
              <w:t xml:space="preserve"> </w:t>
            </w:r>
            <w:r>
              <w:t>conduit</w:t>
            </w:r>
            <w:r>
              <w:rPr>
                <w:spacing w:val="-3"/>
              </w:rPr>
              <w:t xml:space="preserve"> </w:t>
            </w:r>
            <w:r>
              <w:t>at</w:t>
            </w:r>
            <w:r>
              <w:rPr>
                <w:spacing w:val="-3"/>
              </w:rPr>
              <w:t xml:space="preserve"> </w:t>
            </w:r>
            <w:r>
              <w:t>grade</w:t>
            </w:r>
            <w:r>
              <w:rPr>
                <w:spacing w:val="-3"/>
              </w:rPr>
              <w:t xml:space="preserve"> </w:t>
            </w:r>
            <w:r>
              <w:t>in planter adjacent to patio seating.</w:t>
            </w:r>
          </w:p>
          <w:p w14:paraId="0B238B7F" w14:textId="77777777" w:rsidR="00A760F3" w:rsidRDefault="00A23B45">
            <w:pPr>
              <w:pStyle w:val="TableParagraph"/>
              <w:spacing w:line="259" w:lineRule="auto"/>
            </w:pPr>
            <w:r>
              <w:rPr>
                <w:b/>
              </w:rPr>
              <w:t>*</w:t>
            </w:r>
            <w:r>
              <w:t>One</w:t>
            </w:r>
            <w:r>
              <w:rPr>
                <w:spacing w:val="-2"/>
              </w:rPr>
              <w:t xml:space="preserve"> </w:t>
            </w:r>
            <w:r>
              <w:t>[1]</w:t>
            </w:r>
            <w:r>
              <w:rPr>
                <w:spacing w:val="-3"/>
              </w:rPr>
              <w:t xml:space="preserve"> </w:t>
            </w:r>
            <w:r>
              <w:t>1"</w:t>
            </w:r>
            <w:r>
              <w:rPr>
                <w:spacing w:val="-3"/>
              </w:rPr>
              <w:t xml:space="preserve"> </w:t>
            </w:r>
            <w:r>
              <w:t>conduit</w:t>
            </w:r>
            <w:r>
              <w:rPr>
                <w:spacing w:val="-2"/>
              </w:rPr>
              <w:t xml:space="preserve"> </w:t>
            </w:r>
            <w:r>
              <w:t>for</w:t>
            </w:r>
            <w:r>
              <w:rPr>
                <w:spacing w:val="-5"/>
              </w:rPr>
              <w:t xml:space="preserve"> </w:t>
            </w:r>
            <w:r>
              <w:t>each</w:t>
            </w:r>
            <w:r>
              <w:rPr>
                <w:spacing w:val="-4"/>
              </w:rPr>
              <w:t xml:space="preserve"> </w:t>
            </w:r>
            <w:r>
              <w:t>directional</w:t>
            </w:r>
            <w:r>
              <w:rPr>
                <w:spacing w:val="-6"/>
              </w:rPr>
              <w:t xml:space="preserve"> </w:t>
            </w:r>
            <w:r>
              <w:t>sign</w:t>
            </w:r>
            <w:r>
              <w:rPr>
                <w:spacing w:val="-4"/>
              </w:rPr>
              <w:t xml:space="preserve"> </w:t>
            </w:r>
            <w:r>
              <w:t>to</w:t>
            </w:r>
            <w:r>
              <w:rPr>
                <w:spacing w:val="-2"/>
              </w:rPr>
              <w:t xml:space="preserve"> </w:t>
            </w:r>
            <w:r>
              <w:t>electrical</w:t>
            </w:r>
            <w:r>
              <w:rPr>
                <w:spacing w:val="-3"/>
              </w:rPr>
              <w:t xml:space="preserve"> </w:t>
            </w:r>
            <w:r>
              <w:t>panels</w:t>
            </w:r>
            <w:r>
              <w:rPr>
                <w:spacing w:val="-3"/>
              </w:rPr>
              <w:t xml:space="preserve"> </w:t>
            </w:r>
            <w:r>
              <w:t>in</w:t>
            </w:r>
            <w:r>
              <w:rPr>
                <w:spacing w:val="-4"/>
              </w:rPr>
              <w:t xml:space="preserve"> </w:t>
            </w:r>
            <w:r>
              <w:t>BOH. (Maximum three [3] directional signs served by a single circuit)</w:t>
            </w:r>
          </w:p>
          <w:p w14:paraId="0B238B80" w14:textId="77777777" w:rsidR="00A760F3" w:rsidRDefault="00A760F3">
            <w:pPr>
              <w:pStyle w:val="TableParagraph"/>
              <w:spacing w:before="9"/>
              <w:ind w:left="0"/>
              <w:rPr>
                <w:sz w:val="23"/>
              </w:rPr>
            </w:pPr>
          </w:p>
          <w:p w14:paraId="0B238B81" w14:textId="77777777" w:rsidR="00A760F3" w:rsidRDefault="00A23B45">
            <w:pPr>
              <w:pStyle w:val="TableParagraph"/>
              <w:rPr>
                <w:b/>
              </w:rPr>
            </w:pPr>
            <w:r>
              <w:rPr>
                <w:b/>
              </w:rPr>
              <w:t>Pre-Order</w:t>
            </w:r>
            <w:r>
              <w:rPr>
                <w:b/>
                <w:spacing w:val="-4"/>
              </w:rPr>
              <w:t xml:space="preserve"> Menu:</w:t>
            </w:r>
          </w:p>
          <w:p w14:paraId="0B238B82" w14:textId="77777777" w:rsidR="00A760F3" w:rsidRDefault="00A23B45">
            <w:pPr>
              <w:pStyle w:val="TableParagraph"/>
              <w:spacing w:before="19" w:line="259" w:lineRule="auto"/>
            </w:pPr>
            <w:r>
              <w:rPr>
                <w:b/>
              </w:rPr>
              <w:t>*</w:t>
            </w:r>
            <w:r>
              <w:t>One</w:t>
            </w:r>
            <w:r>
              <w:rPr>
                <w:spacing w:val="-2"/>
              </w:rPr>
              <w:t xml:space="preserve"> </w:t>
            </w:r>
            <w:r>
              <w:t>[1]</w:t>
            </w:r>
            <w:r>
              <w:rPr>
                <w:spacing w:val="-3"/>
              </w:rPr>
              <w:t xml:space="preserve"> </w:t>
            </w:r>
            <w:r>
              <w:t>1"</w:t>
            </w:r>
            <w:r>
              <w:rPr>
                <w:spacing w:val="-3"/>
              </w:rPr>
              <w:t xml:space="preserve"> </w:t>
            </w:r>
            <w:r>
              <w:t>conduit</w:t>
            </w:r>
            <w:r>
              <w:rPr>
                <w:spacing w:val="-2"/>
              </w:rPr>
              <w:t xml:space="preserve"> </w:t>
            </w:r>
            <w:r>
              <w:t>from</w:t>
            </w:r>
            <w:r>
              <w:rPr>
                <w:spacing w:val="-2"/>
              </w:rPr>
              <w:t xml:space="preserve"> </w:t>
            </w:r>
            <w:r>
              <w:t>pre-order</w:t>
            </w:r>
            <w:r>
              <w:rPr>
                <w:spacing w:val="-5"/>
              </w:rPr>
              <w:t xml:space="preserve"> </w:t>
            </w:r>
            <w:r>
              <w:t>menu</w:t>
            </w:r>
            <w:r>
              <w:rPr>
                <w:spacing w:val="-4"/>
              </w:rPr>
              <w:t xml:space="preserve"> </w:t>
            </w:r>
            <w:r>
              <w:t>board</w:t>
            </w:r>
            <w:r>
              <w:rPr>
                <w:spacing w:val="-6"/>
              </w:rPr>
              <w:t xml:space="preserve"> </w:t>
            </w:r>
            <w:r>
              <w:t>to</w:t>
            </w:r>
            <w:r>
              <w:rPr>
                <w:spacing w:val="-4"/>
              </w:rPr>
              <w:t xml:space="preserve"> </w:t>
            </w:r>
            <w:r>
              <w:t>electrical</w:t>
            </w:r>
            <w:r>
              <w:rPr>
                <w:spacing w:val="-3"/>
              </w:rPr>
              <w:t xml:space="preserve"> </w:t>
            </w:r>
            <w:r>
              <w:t>panels</w:t>
            </w:r>
            <w:r>
              <w:rPr>
                <w:spacing w:val="-5"/>
              </w:rPr>
              <w:t xml:space="preserve"> </w:t>
            </w:r>
            <w:r>
              <w:t xml:space="preserve">in </w:t>
            </w:r>
            <w:r>
              <w:rPr>
                <w:spacing w:val="-4"/>
              </w:rPr>
              <w:t>BOH</w:t>
            </w:r>
          </w:p>
          <w:p w14:paraId="0B238B83" w14:textId="77777777" w:rsidR="00A760F3" w:rsidRDefault="00A760F3">
            <w:pPr>
              <w:pStyle w:val="TableParagraph"/>
              <w:spacing w:before="11"/>
              <w:ind w:left="0"/>
              <w:rPr>
                <w:sz w:val="23"/>
              </w:rPr>
            </w:pPr>
          </w:p>
          <w:p w14:paraId="0B238B84" w14:textId="77777777" w:rsidR="00A760F3" w:rsidRDefault="00A23B45">
            <w:pPr>
              <w:pStyle w:val="TableParagraph"/>
              <w:rPr>
                <w:b/>
              </w:rPr>
            </w:pPr>
            <w:r>
              <w:rPr>
                <w:b/>
                <w:spacing w:val="-4"/>
              </w:rPr>
              <w:t>Menu</w:t>
            </w:r>
          </w:p>
          <w:p w14:paraId="0B238B85" w14:textId="77777777" w:rsidR="00A760F3" w:rsidRDefault="00A23B45">
            <w:pPr>
              <w:pStyle w:val="TableParagraph"/>
              <w:spacing w:before="19"/>
            </w:pPr>
            <w:r>
              <w:rPr>
                <w:b/>
              </w:rPr>
              <w:t>*</w:t>
            </w:r>
            <w:r>
              <w:t>One</w:t>
            </w:r>
            <w:r>
              <w:rPr>
                <w:spacing w:val="-5"/>
              </w:rPr>
              <w:t xml:space="preserve"> </w:t>
            </w:r>
            <w:r>
              <w:t>[1]</w:t>
            </w:r>
            <w:r>
              <w:rPr>
                <w:spacing w:val="-3"/>
              </w:rPr>
              <w:t xml:space="preserve"> </w:t>
            </w:r>
            <w:r>
              <w:t>1"</w:t>
            </w:r>
            <w:r>
              <w:rPr>
                <w:spacing w:val="-3"/>
              </w:rPr>
              <w:t xml:space="preserve"> </w:t>
            </w:r>
            <w:r>
              <w:t>conduit</w:t>
            </w:r>
            <w:r>
              <w:rPr>
                <w:spacing w:val="-2"/>
              </w:rPr>
              <w:t xml:space="preserve"> </w:t>
            </w:r>
            <w:r>
              <w:t>for</w:t>
            </w:r>
            <w:r>
              <w:rPr>
                <w:spacing w:val="-5"/>
              </w:rPr>
              <w:t xml:space="preserve"> </w:t>
            </w:r>
            <w:r>
              <w:t>Tenant's</w:t>
            </w:r>
            <w:r>
              <w:rPr>
                <w:spacing w:val="-4"/>
              </w:rPr>
              <w:t xml:space="preserve"> </w:t>
            </w:r>
            <w:r>
              <w:t>menu</w:t>
            </w:r>
            <w:r>
              <w:rPr>
                <w:spacing w:val="-4"/>
              </w:rPr>
              <w:t xml:space="preserve"> </w:t>
            </w:r>
            <w:r>
              <w:t>board</w:t>
            </w:r>
            <w:r>
              <w:rPr>
                <w:spacing w:val="-6"/>
              </w:rPr>
              <w:t xml:space="preserve"> </w:t>
            </w:r>
            <w:r>
              <w:t>to</w:t>
            </w:r>
            <w:r>
              <w:rPr>
                <w:spacing w:val="-4"/>
              </w:rPr>
              <w:t xml:space="preserve"> </w:t>
            </w:r>
            <w:r>
              <w:t>electrical</w:t>
            </w:r>
            <w:r>
              <w:rPr>
                <w:spacing w:val="-3"/>
              </w:rPr>
              <w:t xml:space="preserve"> </w:t>
            </w:r>
            <w:r>
              <w:t>panels</w:t>
            </w:r>
            <w:r>
              <w:rPr>
                <w:spacing w:val="-3"/>
              </w:rPr>
              <w:t xml:space="preserve"> </w:t>
            </w:r>
            <w:r>
              <w:t>in</w:t>
            </w:r>
            <w:r>
              <w:rPr>
                <w:spacing w:val="-4"/>
              </w:rPr>
              <w:t xml:space="preserve"> </w:t>
            </w:r>
            <w:r>
              <w:rPr>
                <w:spacing w:val="-5"/>
              </w:rPr>
              <w:t>BOH</w:t>
            </w:r>
          </w:p>
          <w:p w14:paraId="0B238B86" w14:textId="77777777" w:rsidR="00A760F3" w:rsidRDefault="00A760F3">
            <w:pPr>
              <w:pStyle w:val="TableParagraph"/>
              <w:spacing w:before="7"/>
              <w:ind w:left="0"/>
              <w:rPr>
                <w:sz w:val="25"/>
              </w:rPr>
            </w:pPr>
          </w:p>
          <w:p w14:paraId="0B238B87" w14:textId="77777777" w:rsidR="00A760F3" w:rsidRDefault="00A23B45">
            <w:pPr>
              <w:pStyle w:val="TableParagraph"/>
              <w:spacing w:line="268" w:lineRule="exact"/>
              <w:rPr>
                <w:b/>
              </w:rPr>
            </w:pPr>
            <w:r>
              <w:rPr>
                <w:b/>
              </w:rPr>
              <w:t>Digital</w:t>
            </w:r>
            <w:r>
              <w:rPr>
                <w:b/>
                <w:spacing w:val="-4"/>
              </w:rPr>
              <w:t xml:space="preserve"> </w:t>
            </w:r>
            <w:r>
              <w:rPr>
                <w:b/>
              </w:rPr>
              <w:t>Order</w:t>
            </w:r>
            <w:r>
              <w:rPr>
                <w:b/>
                <w:spacing w:val="-5"/>
              </w:rPr>
              <w:t xml:space="preserve"> </w:t>
            </w:r>
            <w:r>
              <w:rPr>
                <w:b/>
                <w:spacing w:val="-2"/>
              </w:rPr>
              <w:t>Screen:</w:t>
            </w:r>
          </w:p>
        </w:tc>
      </w:tr>
    </w:tbl>
    <w:p w14:paraId="0B238B89" w14:textId="77777777" w:rsidR="00A760F3" w:rsidRDefault="00A23B45">
      <w:pPr>
        <w:rPr>
          <w:sz w:val="2"/>
          <w:szCs w:val="2"/>
        </w:rPr>
      </w:pPr>
      <w:r>
        <w:rPr>
          <w:noProof/>
        </w:rPr>
        <mc:AlternateContent>
          <mc:Choice Requires="wps">
            <w:drawing>
              <wp:anchor distT="0" distB="0" distL="0" distR="0" simplePos="0" relativeHeight="15729664" behindDoc="0" locked="0" layoutInCell="1" allowOverlap="1" wp14:anchorId="0B238BDD" wp14:editId="0B238BDE">
                <wp:simplePos x="0" y="0"/>
                <wp:positionH relativeFrom="page">
                  <wp:posOffset>5577912</wp:posOffset>
                </wp:positionH>
                <wp:positionV relativeFrom="page">
                  <wp:posOffset>9584287</wp:posOffset>
                </wp:positionV>
                <wp:extent cx="1306195" cy="1270"/>
                <wp:effectExtent l="0" t="0" r="0" b="0"/>
                <wp:wrapNone/>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6195" cy="1270"/>
                        </a:xfrm>
                        <a:custGeom>
                          <a:avLst/>
                          <a:gdLst/>
                          <a:ahLst/>
                          <a:cxnLst/>
                          <a:rect l="l" t="t" r="r" b="b"/>
                          <a:pathLst>
                            <a:path w="1306195">
                              <a:moveTo>
                                <a:pt x="0" y="0"/>
                              </a:moveTo>
                              <a:lnTo>
                                <a:pt x="140153" y="0"/>
                              </a:lnTo>
                            </a:path>
                            <a:path w="1306195">
                              <a:moveTo>
                                <a:pt x="141696" y="0"/>
                              </a:moveTo>
                              <a:lnTo>
                                <a:pt x="635371" y="0"/>
                              </a:lnTo>
                            </a:path>
                            <a:path w="1306195">
                              <a:moveTo>
                                <a:pt x="670422" y="0"/>
                              </a:moveTo>
                              <a:lnTo>
                                <a:pt x="952272" y="0"/>
                              </a:lnTo>
                            </a:path>
                            <a:path w="1306195">
                              <a:moveTo>
                                <a:pt x="953815" y="0"/>
                              </a:moveTo>
                              <a:lnTo>
                                <a:pt x="1305741"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7FB612" id="Graphic 62" o:spid="_x0000_s1026" style="position:absolute;margin-left:439.2pt;margin-top:754.65pt;width:102.85pt;height:.1pt;z-index:15729664;visibility:visible;mso-wrap-style:square;mso-wrap-distance-left:0;mso-wrap-distance-top:0;mso-wrap-distance-right:0;mso-wrap-distance-bottom:0;mso-position-horizontal:absolute;mso-position-horizontal-relative:page;mso-position-vertical:absolute;mso-position-vertical-relative:page;v-text-anchor:top" coordsize="13061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" path="m,l140153,em141696,l635371,em670422,l952272,em953815,r351926,e" filled="f" strokeweight=".22133mm">
                <v:path arrowok="t"/>
                <w10:wrap anchorx="page" anchory="page"/>
              </v:shape>
            </w:pict>
          </mc:Fallback>
        </mc:AlternateContent>
      </w:r>
    </w:p>
    <w:p w14:paraId="0B238B8A" w14:textId="77777777" w:rsidR="00A760F3" w:rsidRDefault="00A760F3">
      <w:pPr>
        <w:rPr>
          <w:sz w:val="2"/>
          <w:szCs w:val="2"/>
        </w:rPr>
        <w:sectPr w:rsidR="00A760F3" w:rsidSect="00417544">
          <w:headerReference w:type="default" r:id="rId24"/>
          <w:footerReference w:type="default" r:id="rId25"/>
          <w:pgSz w:w="12240" w:h="15840"/>
          <w:pgMar w:top="1460" w:right="980" w:bottom="1020" w:left="940" w:header="727" w:footer="838"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B8E" w14:textId="77777777">
        <w:trPr>
          <w:trHeight w:val="620"/>
        </w:trPr>
        <w:tc>
          <w:tcPr>
            <w:tcW w:w="1214" w:type="dxa"/>
          </w:tcPr>
          <w:p w14:paraId="0B238B8B" w14:textId="77777777" w:rsidR="00A760F3" w:rsidRDefault="00A23B45">
            <w:pPr>
              <w:pStyle w:val="TableParagraph"/>
              <w:spacing w:before="174"/>
              <w:ind w:left="97"/>
              <w:rPr>
                <w:b/>
              </w:rPr>
            </w:pPr>
            <w:r>
              <w:rPr>
                <w:b/>
                <w:spacing w:val="-5"/>
              </w:rPr>
              <w:lastRenderedPageBreak/>
              <w:t>CSI</w:t>
            </w:r>
          </w:p>
        </w:tc>
        <w:tc>
          <w:tcPr>
            <w:tcW w:w="2016" w:type="dxa"/>
          </w:tcPr>
          <w:p w14:paraId="0B238B8C" w14:textId="77777777" w:rsidR="00A760F3" w:rsidRDefault="00A23B45">
            <w:pPr>
              <w:pStyle w:val="TableParagraph"/>
              <w:spacing w:before="174"/>
              <w:rPr>
                <w:b/>
              </w:rPr>
            </w:pPr>
            <w:r>
              <w:rPr>
                <w:b/>
                <w:spacing w:val="-2"/>
              </w:rPr>
              <w:t>Scope/Category</w:t>
            </w:r>
          </w:p>
        </w:tc>
        <w:tc>
          <w:tcPr>
            <w:tcW w:w="6650" w:type="dxa"/>
          </w:tcPr>
          <w:p w14:paraId="0B238B8D" w14:textId="77777777" w:rsidR="00A760F3" w:rsidRDefault="00A23B45">
            <w:pPr>
              <w:pStyle w:val="TableParagraph"/>
              <w:spacing w:before="174"/>
              <w:rPr>
                <w:b/>
              </w:rPr>
            </w:pPr>
            <w:r>
              <w:rPr>
                <w:b/>
                <w:spacing w:val="-2"/>
              </w:rPr>
              <w:t>Details</w:t>
            </w:r>
          </w:p>
        </w:tc>
      </w:tr>
      <w:tr w:rsidR="00A760F3" w14:paraId="0B238B9A" w14:textId="77777777">
        <w:trPr>
          <w:trHeight w:val="4966"/>
        </w:trPr>
        <w:tc>
          <w:tcPr>
            <w:tcW w:w="1214" w:type="dxa"/>
          </w:tcPr>
          <w:p w14:paraId="0B238B8F" w14:textId="77777777" w:rsidR="00A760F3" w:rsidRDefault="00A760F3">
            <w:pPr>
              <w:pStyle w:val="TableParagraph"/>
              <w:ind w:left="0"/>
              <w:rPr>
                <w:rFonts w:ascii="Times New Roman"/>
                <w:sz w:val="20"/>
              </w:rPr>
            </w:pPr>
          </w:p>
        </w:tc>
        <w:tc>
          <w:tcPr>
            <w:tcW w:w="2016" w:type="dxa"/>
          </w:tcPr>
          <w:p w14:paraId="0B238B90" w14:textId="77777777" w:rsidR="00A760F3" w:rsidRDefault="00A760F3">
            <w:pPr>
              <w:pStyle w:val="TableParagraph"/>
              <w:ind w:left="0"/>
              <w:rPr>
                <w:rFonts w:ascii="Times New Roman"/>
                <w:sz w:val="20"/>
              </w:rPr>
            </w:pPr>
          </w:p>
        </w:tc>
        <w:tc>
          <w:tcPr>
            <w:tcW w:w="6650" w:type="dxa"/>
          </w:tcPr>
          <w:p w14:paraId="0B238B91" w14:textId="77777777" w:rsidR="00A760F3" w:rsidRDefault="00A23B45">
            <w:pPr>
              <w:pStyle w:val="TableParagraph"/>
              <w:spacing w:before="171" w:line="259" w:lineRule="auto"/>
              <w:ind w:right="151"/>
            </w:pPr>
            <w:r>
              <w:rPr>
                <w:b/>
              </w:rPr>
              <w:t>*</w:t>
            </w:r>
            <w:r>
              <w:t>One</w:t>
            </w:r>
            <w:r>
              <w:rPr>
                <w:spacing w:val="-3"/>
              </w:rPr>
              <w:t xml:space="preserve"> </w:t>
            </w:r>
            <w:r>
              <w:t>[1]</w:t>
            </w:r>
            <w:r>
              <w:rPr>
                <w:spacing w:val="-3"/>
              </w:rPr>
              <w:t xml:space="preserve"> </w:t>
            </w:r>
            <w:r>
              <w:t>1"</w:t>
            </w:r>
            <w:r>
              <w:rPr>
                <w:spacing w:val="-3"/>
              </w:rPr>
              <w:t xml:space="preserve"> </w:t>
            </w:r>
            <w:r>
              <w:t>conduit</w:t>
            </w:r>
            <w:r>
              <w:rPr>
                <w:spacing w:val="-3"/>
              </w:rPr>
              <w:t xml:space="preserve"> </w:t>
            </w:r>
            <w:r>
              <w:t>from</w:t>
            </w:r>
            <w:r>
              <w:rPr>
                <w:spacing w:val="-4"/>
              </w:rPr>
              <w:t xml:space="preserve"> </w:t>
            </w:r>
            <w:r>
              <w:t>Digital</w:t>
            </w:r>
            <w:r>
              <w:rPr>
                <w:spacing w:val="-3"/>
              </w:rPr>
              <w:t xml:space="preserve"> </w:t>
            </w:r>
            <w:r>
              <w:t>Order</w:t>
            </w:r>
            <w:r>
              <w:rPr>
                <w:spacing w:val="-3"/>
              </w:rPr>
              <w:t xml:space="preserve"> </w:t>
            </w:r>
            <w:r>
              <w:t>Screen</w:t>
            </w:r>
            <w:r>
              <w:rPr>
                <w:spacing w:val="-6"/>
              </w:rPr>
              <w:t xml:space="preserve"> </w:t>
            </w:r>
            <w:r>
              <w:t>to</w:t>
            </w:r>
            <w:r>
              <w:rPr>
                <w:spacing w:val="-4"/>
              </w:rPr>
              <w:t xml:space="preserve"> </w:t>
            </w:r>
            <w:r>
              <w:t>electrical</w:t>
            </w:r>
            <w:r>
              <w:rPr>
                <w:spacing w:val="-3"/>
              </w:rPr>
              <w:t xml:space="preserve"> </w:t>
            </w:r>
            <w:r>
              <w:t>panels</w:t>
            </w:r>
            <w:r>
              <w:rPr>
                <w:spacing w:val="-3"/>
              </w:rPr>
              <w:t xml:space="preserve"> </w:t>
            </w:r>
            <w:r>
              <w:t xml:space="preserve">in </w:t>
            </w:r>
            <w:r>
              <w:rPr>
                <w:spacing w:val="-4"/>
              </w:rPr>
              <w:t>BOH</w:t>
            </w:r>
          </w:p>
          <w:p w14:paraId="0B238B92" w14:textId="77777777" w:rsidR="00A760F3" w:rsidRDefault="00A23B45">
            <w:pPr>
              <w:pStyle w:val="TableParagraph"/>
              <w:spacing w:before="1" w:line="259" w:lineRule="auto"/>
              <w:ind w:right="153"/>
            </w:pPr>
            <w:r>
              <w:rPr>
                <w:b/>
              </w:rPr>
              <w:t>*</w:t>
            </w:r>
            <w:r>
              <w:t>Two</w:t>
            </w:r>
            <w:r>
              <w:rPr>
                <w:spacing w:val="-2"/>
              </w:rPr>
              <w:t xml:space="preserve"> </w:t>
            </w:r>
            <w:r>
              <w:t>[2]</w:t>
            </w:r>
            <w:r>
              <w:rPr>
                <w:spacing w:val="-6"/>
              </w:rPr>
              <w:t xml:space="preserve"> </w:t>
            </w:r>
            <w:r>
              <w:t>1"</w:t>
            </w:r>
            <w:r>
              <w:rPr>
                <w:spacing w:val="-5"/>
              </w:rPr>
              <w:t xml:space="preserve"> </w:t>
            </w:r>
            <w:r>
              <w:t>conduits</w:t>
            </w:r>
            <w:r>
              <w:rPr>
                <w:spacing w:val="-3"/>
              </w:rPr>
              <w:t xml:space="preserve"> </w:t>
            </w:r>
            <w:r>
              <w:t>for</w:t>
            </w:r>
            <w:r>
              <w:rPr>
                <w:spacing w:val="-3"/>
              </w:rPr>
              <w:t xml:space="preserve"> </w:t>
            </w:r>
            <w:r>
              <w:t>data</w:t>
            </w:r>
            <w:r>
              <w:rPr>
                <w:spacing w:val="-3"/>
              </w:rPr>
              <w:t xml:space="preserve"> </w:t>
            </w:r>
            <w:r>
              <w:t>from</w:t>
            </w:r>
            <w:r>
              <w:rPr>
                <w:spacing w:val="-4"/>
              </w:rPr>
              <w:t xml:space="preserve"> </w:t>
            </w:r>
            <w:r>
              <w:t>Digital</w:t>
            </w:r>
            <w:r>
              <w:rPr>
                <w:spacing w:val="-6"/>
              </w:rPr>
              <w:t xml:space="preserve"> </w:t>
            </w:r>
            <w:r>
              <w:t>Order</w:t>
            </w:r>
            <w:r>
              <w:rPr>
                <w:spacing w:val="-3"/>
              </w:rPr>
              <w:t xml:space="preserve"> </w:t>
            </w:r>
            <w:r>
              <w:t>Screen</w:t>
            </w:r>
            <w:r>
              <w:rPr>
                <w:spacing w:val="-4"/>
              </w:rPr>
              <w:t xml:space="preserve"> </w:t>
            </w:r>
            <w:r>
              <w:t>to</w:t>
            </w:r>
            <w:r>
              <w:rPr>
                <w:spacing w:val="-4"/>
              </w:rPr>
              <w:t xml:space="preserve"> </w:t>
            </w:r>
            <w:r>
              <w:t>the</w:t>
            </w:r>
            <w:r>
              <w:rPr>
                <w:spacing w:val="-2"/>
              </w:rPr>
              <w:t xml:space="preserve"> </w:t>
            </w:r>
            <w:r>
              <w:t>interior of the drive thru "bump-out"</w:t>
            </w:r>
          </w:p>
          <w:p w14:paraId="0B238B93" w14:textId="77777777" w:rsidR="00A760F3" w:rsidRDefault="00A23B45">
            <w:pPr>
              <w:pStyle w:val="TableParagraph"/>
              <w:spacing w:line="259" w:lineRule="auto"/>
            </w:pPr>
            <w:r>
              <w:rPr>
                <w:b/>
              </w:rPr>
              <w:t>*</w:t>
            </w:r>
            <w:r>
              <w:t>One</w:t>
            </w:r>
            <w:r>
              <w:rPr>
                <w:spacing w:val="-2"/>
              </w:rPr>
              <w:t xml:space="preserve"> </w:t>
            </w:r>
            <w:r>
              <w:t>[1]</w:t>
            </w:r>
            <w:r>
              <w:rPr>
                <w:spacing w:val="-3"/>
              </w:rPr>
              <w:t xml:space="preserve"> </w:t>
            </w:r>
            <w:r>
              <w:t>1"</w:t>
            </w:r>
            <w:r>
              <w:rPr>
                <w:spacing w:val="-3"/>
              </w:rPr>
              <w:t xml:space="preserve"> </w:t>
            </w:r>
            <w:r>
              <w:t>conduit</w:t>
            </w:r>
            <w:r>
              <w:rPr>
                <w:spacing w:val="-2"/>
              </w:rPr>
              <w:t xml:space="preserve"> </w:t>
            </w:r>
            <w:r>
              <w:t>embed</w:t>
            </w:r>
            <w:r>
              <w:rPr>
                <w:spacing w:val="-6"/>
              </w:rPr>
              <w:t xml:space="preserve"> </w:t>
            </w:r>
            <w:r>
              <w:t>in</w:t>
            </w:r>
            <w:r>
              <w:rPr>
                <w:spacing w:val="-4"/>
              </w:rPr>
              <w:t xml:space="preserve"> </w:t>
            </w:r>
            <w:r>
              <w:t>drive</w:t>
            </w:r>
            <w:r>
              <w:rPr>
                <w:spacing w:val="-5"/>
              </w:rPr>
              <w:t xml:space="preserve"> </w:t>
            </w:r>
            <w:r>
              <w:t>thru</w:t>
            </w:r>
            <w:r>
              <w:rPr>
                <w:spacing w:val="-4"/>
              </w:rPr>
              <w:t xml:space="preserve"> </w:t>
            </w:r>
            <w:r>
              <w:t>lane</w:t>
            </w:r>
            <w:r>
              <w:rPr>
                <w:spacing w:val="-2"/>
              </w:rPr>
              <w:t xml:space="preserve"> </w:t>
            </w:r>
            <w:r>
              <w:t>for</w:t>
            </w:r>
            <w:r>
              <w:rPr>
                <w:spacing w:val="-5"/>
              </w:rPr>
              <w:t xml:space="preserve"> </w:t>
            </w:r>
            <w:r>
              <w:t>vehicle</w:t>
            </w:r>
            <w:r>
              <w:rPr>
                <w:spacing w:val="-2"/>
              </w:rPr>
              <w:t xml:space="preserve"> </w:t>
            </w:r>
            <w:r>
              <w:t>detector</w:t>
            </w:r>
            <w:r>
              <w:rPr>
                <w:spacing w:val="-3"/>
              </w:rPr>
              <w:t xml:space="preserve"> </w:t>
            </w:r>
            <w:r>
              <w:t>loop. Center conduit on Digital Order Screen post.</w:t>
            </w:r>
          </w:p>
          <w:p w14:paraId="0B238B94" w14:textId="77777777" w:rsidR="00A760F3" w:rsidRDefault="00A23B45">
            <w:pPr>
              <w:pStyle w:val="TableParagraph"/>
              <w:rPr>
                <w:b/>
              </w:rPr>
            </w:pPr>
            <w:r>
              <w:rPr>
                <w:b/>
              </w:rPr>
              <w:t>Drive</w:t>
            </w:r>
            <w:r>
              <w:rPr>
                <w:b/>
                <w:spacing w:val="-3"/>
              </w:rPr>
              <w:t xml:space="preserve"> </w:t>
            </w:r>
            <w:r>
              <w:rPr>
                <w:b/>
              </w:rPr>
              <w:t>Thru</w:t>
            </w:r>
            <w:r>
              <w:rPr>
                <w:b/>
                <w:spacing w:val="-3"/>
              </w:rPr>
              <w:t xml:space="preserve"> </w:t>
            </w:r>
            <w:r>
              <w:rPr>
                <w:b/>
                <w:spacing w:val="-2"/>
              </w:rPr>
              <w:t>Window:</w:t>
            </w:r>
          </w:p>
          <w:p w14:paraId="0B238B95" w14:textId="77777777" w:rsidR="00A760F3" w:rsidRDefault="00A23B45">
            <w:pPr>
              <w:pStyle w:val="TableParagraph"/>
              <w:spacing w:before="21" w:line="256" w:lineRule="auto"/>
            </w:pPr>
            <w:r>
              <w:rPr>
                <w:b/>
              </w:rPr>
              <w:t>*</w:t>
            </w:r>
            <w:r>
              <w:t>One</w:t>
            </w:r>
            <w:r>
              <w:rPr>
                <w:spacing w:val="-2"/>
              </w:rPr>
              <w:t xml:space="preserve"> </w:t>
            </w:r>
            <w:r>
              <w:t>[1]</w:t>
            </w:r>
            <w:r>
              <w:rPr>
                <w:spacing w:val="-3"/>
              </w:rPr>
              <w:t xml:space="preserve"> </w:t>
            </w:r>
            <w:r>
              <w:t>1"</w:t>
            </w:r>
            <w:r>
              <w:rPr>
                <w:spacing w:val="-3"/>
              </w:rPr>
              <w:t xml:space="preserve"> </w:t>
            </w:r>
            <w:r>
              <w:t>conduit</w:t>
            </w:r>
            <w:r>
              <w:rPr>
                <w:spacing w:val="-2"/>
              </w:rPr>
              <w:t xml:space="preserve"> </w:t>
            </w:r>
            <w:proofErr w:type="gramStart"/>
            <w:r>
              <w:t>embed</w:t>
            </w:r>
            <w:proofErr w:type="gramEnd"/>
            <w:r>
              <w:rPr>
                <w:spacing w:val="-6"/>
              </w:rPr>
              <w:t xml:space="preserve"> </w:t>
            </w:r>
            <w:r>
              <w:t>in</w:t>
            </w:r>
            <w:r>
              <w:rPr>
                <w:spacing w:val="-4"/>
              </w:rPr>
              <w:t xml:space="preserve"> </w:t>
            </w:r>
            <w:r>
              <w:t>drive</w:t>
            </w:r>
            <w:r>
              <w:rPr>
                <w:spacing w:val="-5"/>
              </w:rPr>
              <w:t xml:space="preserve"> </w:t>
            </w:r>
            <w:r>
              <w:t>thru</w:t>
            </w:r>
            <w:r>
              <w:rPr>
                <w:spacing w:val="-4"/>
              </w:rPr>
              <w:t xml:space="preserve"> </w:t>
            </w:r>
            <w:r>
              <w:t>lane</w:t>
            </w:r>
            <w:r>
              <w:rPr>
                <w:spacing w:val="-2"/>
              </w:rPr>
              <w:t xml:space="preserve"> </w:t>
            </w:r>
            <w:r>
              <w:t>for</w:t>
            </w:r>
            <w:r>
              <w:rPr>
                <w:spacing w:val="-5"/>
              </w:rPr>
              <w:t xml:space="preserve"> </w:t>
            </w:r>
            <w:r>
              <w:t>vehicle</w:t>
            </w:r>
            <w:r>
              <w:rPr>
                <w:spacing w:val="-2"/>
              </w:rPr>
              <w:t xml:space="preserve"> </w:t>
            </w:r>
            <w:r>
              <w:t>detector</w:t>
            </w:r>
            <w:r>
              <w:rPr>
                <w:spacing w:val="-3"/>
              </w:rPr>
              <w:t xml:space="preserve"> </w:t>
            </w:r>
            <w:r>
              <w:t>loop. Center conduit on drive thru window.</w:t>
            </w:r>
          </w:p>
          <w:p w14:paraId="0B238B96" w14:textId="77777777" w:rsidR="00A760F3" w:rsidRDefault="00A23B45">
            <w:pPr>
              <w:pStyle w:val="TableParagraph"/>
              <w:spacing w:before="4"/>
              <w:rPr>
                <w:b/>
              </w:rPr>
            </w:pPr>
            <w:r>
              <w:rPr>
                <w:b/>
                <w:spacing w:val="-2"/>
              </w:rPr>
              <w:t>Other</w:t>
            </w:r>
          </w:p>
          <w:p w14:paraId="0B238B97" w14:textId="77777777" w:rsidR="00A760F3" w:rsidRDefault="00A23B45">
            <w:pPr>
              <w:pStyle w:val="TableParagraph"/>
              <w:spacing w:before="21"/>
            </w:pPr>
            <w:r>
              <w:rPr>
                <w:b/>
              </w:rPr>
              <w:t>*</w:t>
            </w:r>
            <w:r>
              <w:t>One</w:t>
            </w:r>
            <w:r>
              <w:rPr>
                <w:spacing w:val="-5"/>
              </w:rPr>
              <w:t xml:space="preserve"> </w:t>
            </w:r>
            <w:r>
              <w:t>[1]</w:t>
            </w:r>
            <w:r>
              <w:rPr>
                <w:spacing w:val="-4"/>
              </w:rPr>
              <w:t xml:space="preserve"> </w:t>
            </w:r>
            <w:r>
              <w:t>1"</w:t>
            </w:r>
            <w:r>
              <w:rPr>
                <w:spacing w:val="-3"/>
              </w:rPr>
              <w:t xml:space="preserve"> </w:t>
            </w:r>
            <w:r>
              <w:t>conduit</w:t>
            </w:r>
            <w:r>
              <w:rPr>
                <w:spacing w:val="-3"/>
              </w:rPr>
              <w:t xml:space="preserve"> </w:t>
            </w:r>
            <w:r>
              <w:t>from</w:t>
            </w:r>
            <w:r>
              <w:rPr>
                <w:spacing w:val="-3"/>
              </w:rPr>
              <w:t xml:space="preserve"> </w:t>
            </w:r>
            <w:r>
              <w:t>lighted</w:t>
            </w:r>
            <w:r>
              <w:rPr>
                <w:spacing w:val="-4"/>
              </w:rPr>
              <w:t xml:space="preserve"> </w:t>
            </w:r>
            <w:r>
              <w:t>bollards</w:t>
            </w:r>
            <w:r>
              <w:rPr>
                <w:spacing w:val="-6"/>
              </w:rPr>
              <w:t xml:space="preserve"> </w:t>
            </w:r>
            <w:r>
              <w:t>to</w:t>
            </w:r>
            <w:r>
              <w:rPr>
                <w:spacing w:val="-4"/>
              </w:rPr>
              <w:t xml:space="preserve"> </w:t>
            </w:r>
            <w:r>
              <w:t>electrical</w:t>
            </w:r>
            <w:r>
              <w:rPr>
                <w:spacing w:val="-6"/>
              </w:rPr>
              <w:t xml:space="preserve"> </w:t>
            </w:r>
            <w:r>
              <w:t>panels</w:t>
            </w:r>
            <w:r>
              <w:rPr>
                <w:spacing w:val="-4"/>
              </w:rPr>
              <w:t xml:space="preserve"> </w:t>
            </w:r>
            <w:r>
              <w:t>in</w:t>
            </w:r>
            <w:r>
              <w:rPr>
                <w:spacing w:val="-4"/>
              </w:rPr>
              <w:t xml:space="preserve"> </w:t>
            </w:r>
            <w:r>
              <w:rPr>
                <w:spacing w:val="-5"/>
              </w:rPr>
              <w:t>BOH</w:t>
            </w:r>
          </w:p>
          <w:p w14:paraId="0B238B98" w14:textId="77777777" w:rsidR="00A760F3" w:rsidRDefault="00A23B45">
            <w:pPr>
              <w:pStyle w:val="TableParagraph"/>
              <w:spacing w:before="22"/>
            </w:pPr>
            <w:r>
              <w:rPr>
                <w:b/>
              </w:rPr>
              <w:t>*</w:t>
            </w:r>
            <w:r>
              <w:t>One</w:t>
            </w:r>
            <w:r>
              <w:rPr>
                <w:spacing w:val="-5"/>
              </w:rPr>
              <w:t xml:space="preserve"> </w:t>
            </w:r>
            <w:r>
              <w:t>[1]</w:t>
            </w:r>
            <w:r>
              <w:rPr>
                <w:spacing w:val="-4"/>
              </w:rPr>
              <w:t xml:space="preserve"> </w:t>
            </w:r>
            <w:r>
              <w:t>1"</w:t>
            </w:r>
            <w:r>
              <w:rPr>
                <w:spacing w:val="-4"/>
              </w:rPr>
              <w:t xml:space="preserve"> </w:t>
            </w:r>
            <w:r>
              <w:t>conduit</w:t>
            </w:r>
            <w:r>
              <w:rPr>
                <w:spacing w:val="-2"/>
              </w:rPr>
              <w:t xml:space="preserve"> </w:t>
            </w:r>
            <w:r>
              <w:t>from</w:t>
            </w:r>
            <w:r>
              <w:rPr>
                <w:spacing w:val="-5"/>
              </w:rPr>
              <w:t xml:space="preserve"> </w:t>
            </w:r>
            <w:r>
              <w:t>trash</w:t>
            </w:r>
            <w:r>
              <w:rPr>
                <w:spacing w:val="-4"/>
              </w:rPr>
              <w:t xml:space="preserve"> </w:t>
            </w:r>
            <w:r>
              <w:t>enclosure</w:t>
            </w:r>
            <w:r>
              <w:rPr>
                <w:spacing w:val="-3"/>
              </w:rPr>
              <w:t xml:space="preserve"> </w:t>
            </w:r>
            <w:r>
              <w:t>to</w:t>
            </w:r>
            <w:r>
              <w:rPr>
                <w:spacing w:val="-5"/>
              </w:rPr>
              <w:t xml:space="preserve"> </w:t>
            </w:r>
            <w:r>
              <w:t>electrical</w:t>
            </w:r>
            <w:r>
              <w:rPr>
                <w:spacing w:val="-6"/>
              </w:rPr>
              <w:t xml:space="preserve"> </w:t>
            </w:r>
            <w:r>
              <w:t>panels</w:t>
            </w:r>
            <w:r>
              <w:rPr>
                <w:spacing w:val="-4"/>
              </w:rPr>
              <w:t xml:space="preserve"> </w:t>
            </w:r>
            <w:r>
              <w:t>in</w:t>
            </w:r>
            <w:r>
              <w:rPr>
                <w:spacing w:val="-4"/>
              </w:rPr>
              <w:t xml:space="preserve"> </w:t>
            </w:r>
            <w:r>
              <w:rPr>
                <w:spacing w:val="-5"/>
              </w:rPr>
              <w:t>BOH</w:t>
            </w:r>
          </w:p>
          <w:p w14:paraId="0B238B99" w14:textId="77777777" w:rsidR="00A760F3" w:rsidRDefault="00A23B45">
            <w:pPr>
              <w:pStyle w:val="TableParagraph"/>
              <w:spacing w:before="20" w:line="259" w:lineRule="auto"/>
            </w:pPr>
            <w:r>
              <w:rPr>
                <w:b/>
              </w:rPr>
              <w:t>*</w:t>
            </w:r>
            <w:r>
              <w:t>Three</w:t>
            </w:r>
            <w:r>
              <w:rPr>
                <w:spacing w:val="-5"/>
              </w:rPr>
              <w:t xml:space="preserve"> </w:t>
            </w:r>
            <w:r>
              <w:t>[3]</w:t>
            </w:r>
            <w:r>
              <w:rPr>
                <w:spacing w:val="-6"/>
              </w:rPr>
              <w:t xml:space="preserve"> </w:t>
            </w:r>
            <w:r>
              <w:t>1"</w:t>
            </w:r>
            <w:r>
              <w:rPr>
                <w:spacing w:val="-3"/>
              </w:rPr>
              <w:t xml:space="preserve"> </w:t>
            </w:r>
            <w:r>
              <w:t>spare</w:t>
            </w:r>
            <w:r>
              <w:rPr>
                <w:spacing w:val="-2"/>
              </w:rPr>
              <w:t xml:space="preserve"> </w:t>
            </w:r>
            <w:r>
              <w:t>conduits</w:t>
            </w:r>
            <w:r>
              <w:rPr>
                <w:spacing w:val="-3"/>
              </w:rPr>
              <w:t xml:space="preserve"> </w:t>
            </w:r>
            <w:r>
              <w:t>to</w:t>
            </w:r>
            <w:r>
              <w:rPr>
                <w:spacing w:val="-4"/>
              </w:rPr>
              <w:t xml:space="preserve"> </w:t>
            </w:r>
            <w:r>
              <w:t>be</w:t>
            </w:r>
            <w:r>
              <w:rPr>
                <w:spacing w:val="-2"/>
              </w:rPr>
              <w:t xml:space="preserve"> </w:t>
            </w:r>
            <w:r>
              <w:t>run</w:t>
            </w:r>
            <w:r>
              <w:rPr>
                <w:spacing w:val="-4"/>
              </w:rPr>
              <w:t xml:space="preserve"> </w:t>
            </w:r>
            <w:r>
              <w:t>through</w:t>
            </w:r>
            <w:r>
              <w:rPr>
                <w:spacing w:val="-4"/>
              </w:rPr>
              <w:t xml:space="preserve"> </w:t>
            </w:r>
            <w:r>
              <w:t>foundation</w:t>
            </w:r>
            <w:r>
              <w:rPr>
                <w:spacing w:val="-4"/>
              </w:rPr>
              <w:t xml:space="preserve"> </w:t>
            </w:r>
            <w:r>
              <w:t>adjacent</w:t>
            </w:r>
            <w:r>
              <w:rPr>
                <w:spacing w:val="-2"/>
              </w:rPr>
              <w:t xml:space="preserve"> </w:t>
            </w:r>
            <w:r>
              <w:t>to electrical panel. Conduits shall terminate at grade (exterior side), and extend above ceiling on interior side.</w:t>
            </w:r>
          </w:p>
        </w:tc>
      </w:tr>
      <w:tr w:rsidR="00A760F3" w14:paraId="0B238BAB" w14:textId="77777777">
        <w:trPr>
          <w:trHeight w:val="7126"/>
        </w:trPr>
        <w:tc>
          <w:tcPr>
            <w:tcW w:w="1214" w:type="dxa"/>
          </w:tcPr>
          <w:p w14:paraId="0B238B9B" w14:textId="77777777" w:rsidR="00A760F3" w:rsidRDefault="00A23B45">
            <w:pPr>
              <w:pStyle w:val="TableParagraph"/>
              <w:spacing w:before="171"/>
              <w:ind w:left="97"/>
            </w:pPr>
            <w:r>
              <w:rPr>
                <w:spacing w:val="-2"/>
              </w:rPr>
              <w:t>265600</w:t>
            </w:r>
          </w:p>
        </w:tc>
        <w:tc>
          <w:tcPr>
            <w:tcW w:w="2016" w:type="dxa"/>
          </w:tcPr>
          <w:p w14:paraId="0B238B9C" w14:textId="77777777" w:rsidR="00A760F3" w:rsidRDefault="00A23B45">
            <w:pPr>
              <w:pStyle w:val="TableParagraph"/>
              <w:spacing w:before="171"/>
            </w:pPr>
            <w:r>
              <w:t>Site</w:t>
            </w:r>
            <w:r>
              <w:rPr>
                <w:spacing w:val="-3"/>
              </w:rPr>
              <w:t xml:space="preserve"> </w:t>
            </w:r>
            <w:r>
              <w:rPr>
                <w:spacing w:val="-2"/>
              </w:rPr>
              <w:t>Lighting</w:t>
            </w:r>
          </w:p>
        </w:tc>
        <w:tc>
          <w:tcPr>
            <w:tcW w:w="6650" w:type="dxa"/>
          </w:tcPr>
          <w:p w14:paraId="0B238B9D" w14:textId="77777777" w:rsidR="00A760F3" w:rsidRDefault="00A23B45">
            <w:pPr>
              <w:pStyle w:val="TableParagraph"/>
              <w:spacing w:before="171" w:line="259" w:lineRule="auto"/>
              <w:ind w:right="115" w:firstLine="151"/>
            </w:pPr>
            <w:r>
              <w:rPr>
                <w:b/>
              </w:rPr>
              <w:t xml:space="preserve">Infrastructure: </w:t>
            </w:r>
            <w:r>
              <w:t>Landlord shall</w:t>
            </w:r>
            <w:r>
              <w:rPr>
                <w:spacing w:val="80"/>
              </w:rPr>
              <w:t xml:space="preserve"> </w:t>
            </w:r>
            <w:r>
              <w:t>provide exterior lighting, conduit, wiring, footings, poles, and fixtures</w:t>
            </w:r>
            <w:r>
              <w:rPr>
                <w:spacing w:val="80"/>
              </w:rPr>
              <w:t xml:space="preserve"> </w:t>
            </w:r>
            <w:r>
              <w:t>necessary to ensure site illumination</w:t>
            </w:r>
            <w:r>
              <w:rPr>
                <w:spacing w:val="-6"/>
              </w:rPr>
              <w:t xml:space="preserve"> </w:t>
            </w:r>
            <w:r>
              <w:t>meets</w:t>
            </w:r>
            <w:r>
              <w:rPr>
                <w:spacing w:val="-5"/>
              </w:rPr>
              <w:t xml:space="preserve"> </w:t>
            </w:r>
            <w:r>
              <w:t>minimum</w:t>
            </w:r>
            <w:r>
              <w:rPr>
                <w:spacing w:val="-2"/>
              </w:rPr>
              <w:t xml:space="preserve"> </w:t>
            </w:r>
            <w:r>
              <w:t>lighting</w:t>
            </w:r>
            <w:r>
              <w:rPr>
                <w:spacing w:val="-4"/>
              </w:rPr>
              <w:t xml:space="preserve"> </w:t>
            </w:r>
            <w:r>
              <w:t>levels</w:t>
            </w:r>
            <w:r>
              <w:rPr>
                <w:spacing w:val="-5"/>
              </w:rPr>
              <w:t xml:space="preserve"> </w:t>
            </w:r>
            <w:r>
              <w:t>as</w:t>
            </w:r>
            <w:r>
              <w:rPr>
                <w:spacing w:val="80"/>
              </w:rPr>
              <w:t xml:space="preserve"> </w:t>
            </w:r>
            <w:r>
              <w:t>outlined</w:t>
            </w:r>
            <w:r>
              <w:rPr>
                <w:spacing w:val="-4"/>
              </w:rPr>
              <w:t xml:space="preserve"> </w:t>
            </w:r>
            <w:r>
              <w:t>below.</w:t>
            </w:r>
            <w:r>
              <w:rPr>
                <w:spacing w:val="-3"/>
              </w:rPr>
              <w:t xml:space="preserve"> </w:t>
            </w:r>
            <w:r>
              <w:t>The lighting design shall satisfy all local jurisdictional</w:t>
            </w:r>
            <w:r>
              <w:rPr>
                <w:spacing w:val="80"/>
              </w:rPr>
              <w:t xml:space="preserve"> </w:t>
            </w:r>
            <w:r>
              <w:t>requirements including site specific regulations such as dark sky</w:t>
            </w:r>
            <w:r>
              <w:rPr>
                <w:spacing w:val="80"/>
              </w:rPr>
              <w:t xml:space="preserve"> </w:t>
            </w:r>
            <w:r>
              <w:t>ordinances.</w:t>
            </w:r>
          </w:p>
          <w:p w14:paraId="0B238B9E" w14:textId="77777777" w:rsidR="00A760F3" w:rsidRDefault="00A23B45">
            <w:pPr>
              <w:pStyle w:val="TableParagraph"/>
              <w:spacing w:line="259" w:lineRule="auto"/>
            </w:pPr>
            <w:r>
              <w:rPr>
                <w:b/>
              </w:rPr>
              <w:t>Performance:</w:t>
            </w:r>
            <w:r>
              <w:rPr>
                <w:b/>
                <w:spacing w:val="-5"/>
              </w:rPr>
              <w:t xml:space="preserve"> </w:t>
            </w:r>
            <w:r>
              <w:t>Exterior</w:t>
            </w:r>
            <w:r>
              <w:rPr>
                <w:spacing w:val="80"/>
              </w:rPr>
              <w:t xml:space="preserve"> </w:t>
            </w:r>
            <w:r>
              <w:t>lighting</w:t>
            </w:r>
            <w:r>
              <w:rPr>
                <w:spacing w:val="-5"/>
              </w:rPr>
              <w:t xml:space="preserve"> </w:t>
            </w:r>
            <w:r>
              <w:t>shall</w:t>
            </w:r>
            <w:r>
              <w:rPr>
                <w:spacing w:val="-4"/>
              </w:rPr>
              <w:t xml:space="preserve"> </w:t>
            </w:r>
            <w:r>
              <w:t>meet</w:t>
            </w:r>
            <w:r>
              <w:rPr>
                <w:spacing w:val="-6"/>
              </w:rPr>
              <w:t xml:space="preserve"> </w:t>
            </w:r>
            <w:r>
              <w:t>the</w:t>
            </w:r>
            <w:r>
              <w:rPr>
                <w:spacing w:val="-3"/>
              </w:rPr>
              <w:t xml:space="preserve"> </w:t>
            </w:r>
            <w:r>
              <w:t>following</w:t>
            </w:r>
            <w:r>
              <w:rPr>
                <w:spacing w:val="-5"/>
              </w:rPr>
              <w:t xml:space="preserve"> </w:t>
            </w:r>
            <w:r>
              <w:t xml:space="preserve">foot-candle </w:t>
            </w:r>
            <w:r>
              <w:rPr>
                <w:spacing w:val="-2"/>
              </w:rPr>
              <w:t>requirements:</w:t>
            </w:r>
          </w:p>
          <w:p w14:paraId="0B238B9F" w14:textId="77777777" w:rsidR="00A760F3" w:rsidRDefault="00A23B45">
            <w:pPr>
              <w:pStyle w:val="TableParagraph"/>
              <w:rPr>
                <w:b/>
              </w:rPr>
            </w:pPr>
            <w:r>
              <w:rPr>
                <w:b/>
              </w:rPr>
              <w:t>Minimum</w:t>
            </w:r>
            <w:r>
              <w:rPr>
                <w:b/>
                <w:spacing w:val="-9"/>
              </w:rPr>
              <w:t xml:space="preserve"> </w:t>
            </w:r>
            <w:r>
              <w:rPr>
                <w:b/>
              </w:rPr>
              <w:t>Illumination</w:t>
            </w:r>
            <w:r>
              <w:rPr>
                <w:b/>
                <w:spacing w:val="-7"/>
              </w:rPr>
              <w:t xml:space="preserve"> </w:t>
            </w:r>
            <w:r>
              <w:rPr>
                <w:b/>
                <w:spacing w:val="-2"/>
              </w:rPr>
              <w:t>Requirements:</w:t>
            </w:r>
          </w:p>
          <w:p w14:paraId="0B238BA0" w14:textId="77777777" w:rsidR="00A760F3" w:rsidRDefault="00A23B45">
            <w:pPr>
              <w:pStyle w:val="TableParagraph"/>
              <w:numPr>
                <w:ilvl w:val="0"/>
                <w:numId w:val="1"/>
              </w:numPr>
              <w:tabs>
                <w:tab w:val="left" w:pos="315"/>
              </w:tabs>
              <w:spacing w:before="20" w:line="259" w:lineRule="auto"/>
              <w:ind w:right="77" w:firstLine="0"/>
            </w:pPr>
            <w:r>
              <w:t>Signage:</w:t>
            </w:r>
            <w:r>
              <w:rPr>
                <w:spacing w:val="-5"/>
              </w:rPr>
              <w:t xml:space="preserve"> </w:t>
            </w:r>
            <w:r>
              <w:t>Locate</w:t>
            </w:r>
            <w:r>
              <w:rPr>
                <w:spacing w:val="-6"/>
              </w:rPr>
              <w:t xml:space="preserve"> </w:t>
            </w:r>
            <w:r>
              <w:t>to</w:t>
            </w:r>
            <w:r>
              <w:rPr>
                <w:spacing w:val="-5"/>
              </w:rPr>
              <w:t xml:space="preserve"> </w:t>
            </w:r>
            <w:r>
              <w:t>maximize</w:t>
            </w:r>
            <w:r>
              <w:rPr>
                <w:spacing w:val="-6"/>
              </w:rPr>
              <w:t xml:space="preserve"> </w:t>
            </w:r>
            <w:r>
              <w:t>visibility,</w:t>
            </w:r>
            <w:r>
              <w:rPr>
                <w:spacing w:val="-6"/>
              </w:rPr>
              <w:t xml:space="preserve"> </w:t>
            </w:r>
            <w:r>
              <w:t>provide</w:t>
            </w:r>
            <w:r>
              <w:rPr>
                <w:spacing w:val="-3"/>
              </w:rPr>
              <w:t xml:space="preserve"> </w:t>
            </w:r>
            <w:r>
              <w:t>illumination</w:t>
            </w:r>
            <w:r>
              <w:rPr>
                <w:spacing w:val="-5"/>
              </w:rPr>
              <w:t xml:space="preserve"> </w:t>
            </w:r>
            <w:r>
              <w:t>750</w:t>
            </w:r>
            <w:r>
              <w:rPr>
                <w:spacing w:val="-5"/>
              </w:rPr>
              <w:t xml:space="preserve"> </w:t>
            </w:r>
            <w:r>
              <w:t>cd/m2 at signage plane</w:t>
            </w:r>
          </w:p>
          <w:p w14:paraId="0B238BA1" w14:textId="77777777" w:rsidR="00A760F3" w:rsidRDefault="00A23B45">
            <w:pPr>
              <w:pStyle w:val="TableParagraph"/>
              <w:numPr>
                <w:ilvl w:val="0"/>
                <w:numId w:val="1"/>
              </w:numPr>
              <w:tabs>
                <w:tab w:val="left" w:pos="315"/>
              </w:tabs>
              <w:spacing w:before="1"/>
              <w:ind w:left="315" w:hanging="217"/>
            </w:pPr>
            <w:r>
              <w:t>Site</w:t>
            </w:r>
            <w:r>
              <w:rPr>
                <w:spacing w:val="-5"/>
              </w:rPr>
              <w:t xml:space="preserve"> </w:t>
            </w:r>
            <w:r>
              <w:t>entry:</w:t>
            </w:r>
            <w:r>
              <w:rPr>
                <w:spacing w:val="-4"/>
              </w:rPr>
              <w:t xml:space="preserve"> </w:t>
            </w:r>
            <w:r>
              <w:t>Provide</w:t>
            </w:r>
            <w:r>
              <w:rPr>
                <w:spacing w:val="-5"/>
              </w:rPr>
              <w:t xml:space="preserve"> </w:t>
            </w:r>
            <w:r>
              <w:t>15-20</w:t>
            </w:r>
            <w:r>
              <w:rPr>
                <w:spacing w:val="-4"/>
              </w:rPr>
              <w:t xml:space="preserve"> </w:t>
            </w:r>
            <w:r>
              <w:rPr>
                <w:spacing w:val="-7"/>
              </w:rPr>
              <w:t>fc</w:t>
            </w:r>
          </w:p>
          <w:p w14:paraId="0B238BA2" w14:textId="77777777" w:rsidR="00A760F3" w:rsidRDefault="00A23B45">
            <w:pPr>
              <w:pStyle w:val="TableParagraph"/>
              <w:numPr>
                <w:ilvl w:val="0"/>
                <w:numId w:val="1"/>
              </w:numPr>
              <w:tabs>
                <w:tab w:val="left" w:pos="315"/>
              </w:tabs>
              <w:spacing w:before="21" w:line="256" w:lineRule="auto"/>
              <w:ind w:right="722" w:firstLine="0"/>
            </w:pPr>
            <w:r>
              <w:t>Drive</w:t>
            </w:r>
            <w:r>
              <w:rPr>
                <w:spacing w:val="-4"/>
              </w:rPr>
              <w:t xml:space="preserve"> </w:t>
            </w:r>
            <w:r>
              <w:t>Thru</w:t>
            </w:r>
            <w:r>
              <w:rPr>
                <w:spacing w:val="-3"/>
              </w:rPr>
              <w:t xml:space="preserve"> </w:t>
            </w:r>
            <w:r>
              <w:t>Entry:</w:t>
            </w:r>
            <w:r>
              <w:rPr>
                <w:spacing w:val="-3"/>
              </w:rPr>
              <w:t xml:space="preserve"> </w:t>
            </w:r>
            <w:r>
              <w:t>Provide</w:t>
            </w:r>
            <w:r>
              <w:rPr>
                <w:spacing w:val="-1"/>
              </w:rPr>
              <w:t xml:space="preserve"> </w:t>
            </w:r>
            <w:r>
              <w:t>15</w:t>
            </w:r>
            <w:r>
              <w:rPr>
                <w:spacing w:val="-1"/>
              </w:rPr>
              <w:t xml:space="preserve"> </w:t>
            </w:r>
            <w:r>
              <w:t>fc</w:t>
            </w:r>
            <w:r>
              <w:rPr>
                <w:spacing w:val="-4"/>
              </w:rPr>
              <w:t xml:space="preserve"> </w:t>
            </w:r>
            <w:r>
              <w:t>at</w:t>
            </w:r>
            <w:r>
              <w:rPr>
                <w:spacing w:val="-4"/>
              </w:rPr>
              <w:t xml:space="preserve"> </w:t>
            </w:r>
            <w:r>
              <w:t>entry</w:t>
            </w:r>
            <w:r>
              <w:rPr>
                <w:spacing w:val="-3"/>
              </w:rPr>
              <w:t xml:space="preserve"> </w:t>
            </w:r>
            <w:r>
              <w:t>and</w:t>
            </w:r>
            <w:r>
              <w:rPr>
                <w:spacing w:val="-3"/>
              </w:rPr>
              <w:t xml:space="preserve"> </w:t>
            </w:r>
            <w:r>
              <w:t>20</w:t>
            </w:r>
            <w:r>
              <w:rPr>
                <w:spacing w:val="-1"/>
              </w:rPr>
              <w:t xml:space="preserve"> </w:t>
            </w:r>
            <w:r>
              <w:t>fc</w:t>
            </w:r>
            <w:r>
              <w:rPr>
                <w:spacing w:val="-4"/>
              </w:rPr>
              <w:t xml:space="preserve"> </w:t>
            </w:r>
            <w:r>
              <w:t>at</w:t>
            </w:r>
            <w:r>
              <w:rPr>
                <w:spacing w:val="-4"/>
              </w:rPr>
              <w:t xml:space="preserve"> </w:t>
            </w:r>
            <w:r>
              <w:t>window</w:t>
            </w:r>
            <w:r>
              <w:rPr>
                <w:spacing w:val="-4"/>
              </w:rPr>
              <w:t xml:space="preserve"> </w:t>
            </w:r>
            <w:r>
              <w:t xml:space="preserve">(if </w:t>
            </w:r>
            <w:r>
              <w:rPr>
                <w:spacing w:val="-2"/>
              </w:rPr>
              <w:t>applicable)</w:t>
            </w:r>
          </w:p>
          <w:p w14:paraId="0B238BA3" w14:textId="77777777" w:rsidR="00A760F3" w:rsidRDefault="00A23B45">
            <w:pPr>
              <w:pStyle w:val="TableParagraph"/>
              <w:numPr>
                <w:ilvl w:val="0"/>
                <w:numId w:val="1"/>
              </w:numPr>
              <w:tabs>
                <w:tab w:val="left" w:pos="315"/>
              </w:tabs>
              <w:spacing w:before="4"/>
              <w:ind w:left="315" w:hanging="217"/>
            </w:pPr>
            <w:r>
              <w:t>Building</w:t>
            </w:r>
            <w:r>
              <w:rPr>
                <w:spacing w:val="-5"/>
              </w:rPr>
              <w:t xml:space="preserve"> </w:t>
            </w:r>
            <w:r>
              <w:t>Entry:</w:t>
            </w:r>
            <w:r>
              <w:rPr>
                <w:spacing w:val="-5"/>
              </w:rPr>
              <w:t xml:space="preserve"> </w:t>
            </w:r>
            <w:r>
              <w:t>Provide</w:t>
            </w:r>
            <w:r>
              <w:rPr>
                <w:spacing w:val="-6"/>
              </w:rPr>
              <w:t xml:space="preserve"> </w:t>
            </w:r>
            <w:r>
              <w:t>20-25</w:t>
            </w:r>
            <w:r>
              <w:rPr>
                <w:spacing w:val="-3"/>
              </w:rPr>
              <w:t xml:space="preserve"> </w:t>
            </w:r>
            <w:r>
              <w:t>fc</w:t>
            </w:r>
            <w:r>
              <w:rPr>
                <w:spacing w:val="-3"/>
              </w:rPr>
              <w:t xml:space="preserve"> </w:t>
            </w:r>
            <w:r>
              <w:rPr>
                <w:spacing w:val="-2"/>
              </w:rPr>
              <w:t>average</w:t>
            </w:r>
          </w:p>
          <w:p w14:paraId="0B238BA4" w14:textId="77777777" w:rsidR="00A760F3" w:rsidRDefault="00A23B45">
            <w:pPr>
              <w:pStyle w:val="TableParagraph"/>
              <w:numPr>
                <w:ilvl w:val="0"/>
                <w:numId w:val="1"/>
              </w:numPr>
              <w:tabs>
                <w:tab w:val="left" w:pos="315"/>
              </w:tabs>
              <w:spacing w:before="22"/>
              <w:ind w:left="315" w:hanging="217"/>
            </w:pPr>
            <w:r>
              <w:t>Patio:</w:t>
            </w:r>
            <w:r>
              <w:rPr>
                <w:spacing w:val="-4"/>
              </w:rPr>
              <w:t xml:space="preserve"> </w:t>
            </w:r>
            <w:r>
              <w:t>Provide</w:t>
            </w:r>
            <w:r>
              <w:rPr>
                <w:spacing w:val="-5"/>
              </w:rPr>
              <w:t xml:space="preserve"> </w:t>
            </w:r>
            <w:r>
              <w:t>15</w:t>
            </w:r>
            <w:r>
              <w:rPr>
                <w:spacing w:val="-2"/>
              </w:rPr>
              <w:t xml:space="preserve"> </w:t>
            </w:r>
            <w:r>
              <w:t>fc</w:t>
            </w:r>
            <w:r>
              <w:rPr>
                <w:spacing w:val="-2"/>
              </w:rPr>
              <w:t xml:space="preserve"> average</w:t>
            </w:r>
          </w:p>
          <w:p w14:paraId="0B238BA5" w14:textId="77777777" w:rsidR="00A760F3" w:rsidRDefault="00A23B45">
            <w:pPr>
              <w:pStyle w:val="TableParagraph"/>
              <w:numPr>
                <w:ilvl w:val="0"/>
                <w:numId w:val="1"/>
              </w:numPr>
              <w:tabs>
                <w:tab w:val="left" w:pos="315"/>
              </w:tabs>
              <w:spacing w:before="22"/>
              <w:ind w:left="315" w:hanging="217"/>
            </w:pPr>
            <w:r>
              <w:t>Parking</w:t>
            </w:r>
            <w:r>
              <w:rPr>
                <w:spacing w:val="-4"/>
              </w:rPr>
              <w:t xml:space="preserve"> </w:t>
            </w:r>
            <w:r>
              <w:t>&amp;</w:t>
            </w:r>
            <w:r>
              <w:rPr>
                <w:spacing w:val="-2"/>
              </w:rPr>
              <w:t xml:space="preserve"> </w:t>
            </w:r>
            <w:r>
              <w:t>Sidewalks:</w:t>
            </w:r>
            <w:r>
              <w:rPr>
                <w:spacing w:val="-4"/>
              </w:rPr>
              <w:t xml:space="preserve"> </w:t>
            </w:r>
            <w:r>
              <w:t>Provide</w:t>
            </w:r>
            <w:r>
              <w:rPr>
                <w:spacing w:val="-5"/>
              </w:rPr>
              <w:t xml:space="preserve"> </w:t>
            </w:r>
            <w:r>
              <w:t>1.5</w:t>
            </w:r>
            <w:r>
              <w:rPr>
                <w:spacing w:val="-2"/>
              </w:rPr>
              <w:t xml:space="preserve"> </w:t>
            </w:r>
            <w:r>
              <w:t>-</w:t>
            </w:r>
            <w:r>
              <w:rPr>
                <w:spacing w:val="-6"/>
              </w:rPr>
              <w:t xml:space="preserve"> </w:t>
            </w:r>
            <w:r>
              <w:t>2.0</w:t>
            </w:r>
            <w:r>
              <w:rPr>
                <w:spacing w:val="-4"/>
              </w:rPr>
              <w:t xml:space="preserve"> </w:t>
            </w:r>
            <w:r>
              <w:t>fc</w:t>
            </w:r>
            <w:r>
              <w:rPr>
                <w:spacing w:val="-4"/>
              </w:rPr>
              <w:t xml:space="preserve"> </w:t>
            </w:r>
            <w:r>
              <w:rPr>
                <w:spacing w:val="-2"/>
              </w:rPr>
              <w:t>minimum</w:t>
            </w:r>
          </w:p>
          <w:p w14:paraId="0B238BA6" w14:textId="77777777" w:rsidR="00A760F3" w:rsidRDefault="00A23B45">
            <w:pPr>
              <w:pStyle w:val="TableParagraph"/>
              <w:numPr>
                <w:ilvl w:val="0"/>
                <w:numId w:val="1"/>
              </w:numPr>
              <w:tabs>
                <w:tab w:val="left" w:pos="315"/>
              </w:tabs>
              <w:spacing w:before="22"/>
              <w:ind w:left="315" w:hanging="217"/>
            </w:pPr>
            <w:r>
              <w:t>Service</w:t>
            </w:r>
            <w:r>
              <w:rPr>
                <w:spacing w:val="-5"/>
              </w:rPr>
              <w:t xml:space="preserve"> </w:t>
            </w:r>
            <w:r>
              <w:t>Door:</w:t>
            </w:r>
            <w:r>
              <w:rPr>
                <w:spacing w:val="-4"/>
              </w:rPr>
              <w:t xml:space="preserve"> </w:t>
            </w:r>
            <w:r>
              <w:t>Provide</w:t>
            </w:r>
            <w:r>
              <w:rPr>
                <w:spacing w:val="-4"/>
              </w:rPr>
              <w:t xml:space="preserve"> </w:t>
            </w:r>
            <w:r>
              <w:t>5</w:t>
            </w:r>
            <w:r>
              <w:rPr>
                <w:spacing w:val="-2"/>
              </w:rPr>
              <w:t xml:space="preserve"> </w:t>
            </w:r>
            <w:r>
              <w:t>fc</w:t>
            </w:r>
            <w:r>
              <w:rPr>
                <w:spacing w:val="-2"/>
              </w:rPr>
              <w:t xml:space="preserve"> average</w:t>
            </w:r>
          </w:p>
          <w:p w14:paraId="0B238BA7" w14:textId="77777777" w:rsidR="00A760F3" w:rsidRDefault="00A23B45">
            <w:pPr>
              <w:pStyle w:val="TableParagraph"/>
              <w:spacing w:before="19" w:line="259" w:lineRule="auto"/>
            </w:pPr>
            <w:r>
              <w:rPr>
                <w:b/>
              </w:rPr>
              <w:t>Energy</w:t>
            </w:r>
            <w:r>
              <w:rPr>
                <w:b/>
                <w:spacing w:val="-5"/>
              </w:rPr>
              <w:t xml:space="preserve"> </w:t>
            </w:r>
            <w:r>
              <w:rPr>
                <w:b/>
              </w:rPr>
              <w:t>Usage:</w:t>
            </w:r>
            <w:r>
              <w:rPr>
                <w:b/>
                <w:spacing w:val="80"/>
              </w:rPr>
              <w:t xml:space="preserve"> </w:t>
            </w:r>
            <w:r>
              <w:t>Exterior</w:t>
            </w:r>
            <w:r>
              <w:rPr>
                <w:spacing w:val="-4"/>
              </w:rPr>
              <w:t xml:space="preserve"> </w:t>
            </w:r>
            <w:r>
              <w:t>lighting</w:t>
            </w:r>
            <w:r>
              <w:rPr>
                <w:spacing w:val="-5"/>
              </w:rPr>
              <w:t xml:space="preserve"> </w:t>
            </w:r>
            <w:r>
              <w:t>shall</w:t>
            </w:r>
            <w:r>
              <w:rPr>
                <w:spacing w:val="-4"/>
              </w:rPr>
              <w:t xml:space="preserve"> </w:t>
            </w:r>
            <w:r>
              <w:t>meet</w:t>
            </w:r>
            <w:r>
              <w:rPr>
                <w:spacing w:val="-6"/>
              </w:rPr>
              <w:t xml:space="preserve"> </w:t>
            </w:r>
            <w:r>
              <w:t>the</w:t>
            </w:r>
            <w:r>
              <w:rPr>
                <w:spacing w:val="-3"/>
              </w:rPr>
              <w:t xml:space="preserve"> </w:t>
            </w:r>
            <w:r>
              <w:t>following</w:t>
            </w:r>
            <w:r>
              <w:rPr>
                <w:spacing w:val="-5"/>
              </w:rPr>
              <w:t xml:space="preserve"> </w:t>
            </w:r>
            <w:r>
              <w:t>maximum energy usage requirements</w:t>
            </w:r>
            <w:r>
              <w:rPr>
                <w:spacing w:val="80"/>
              </w:rPr>
              <w:t xml:space="preserve"> </w:t>
            </w:r>
            <w:r>
              <w:t>per (ASHRAE 90.1-2007)</w:t>
            </w:r>
          </w:p>
          <w:p w14:paraId="0B238BAA" w14:textId="4F8B4319" w:rsidR="00A760F3" w:rsidRDefault="00A23B45" w:rsidP="00A80C45">
            <w:pPr>
              <w:pStyle w:val="TableParagraph"/>
              <w:spacing w:before="22" w:line="268" w:lineRule="exact"/>
            </w:pPr>
            <w:r>
              <w:rPr>
                <w:b/>
              </w:rPr>
              <w:t xml:space="preserve">Fixtures: </w:t>
            </w:r>
          </w:p>
        </w:tc>
      </w:tr>
    </w:tbl>
    <w:p w14:paraId="0B238BAC" w14:textId="77777777" w:rsidR="00A760F3" w:rsidRDefault="00A760F3">
      <w:pPr>
        <w:spacing w:line="268" w:lineRule="exact"/>
        <w:sectPr w:rsidR="00A760F3" w:rsidSect="00417544">
          <w:headerReference w:type="default" r:id="rId26"/>
          <w:footerReference w:type="default" r:id="rId27"/>
          <w:pgSz w:w="12240" w:h="15840"/>
          <w:pgMar w:top="1460" w:right="980" w:bottom="1237" w:left="940" w:header="727" w:footer="828"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BB0" w14:textId="77777777">
        <w:trPr>
          <w:trHeight w:val="620"/>
        </w:trPr>
        <w:tc>
          <w:tcPr>
            <w:tcW w:w="1214" w:type="dxa"/>
          </w:tcPr>
          <w:p w14:paraId="0B238BAD" w14:textId="77777777" w:rsidR="00A760F3" w:rsidRDefault="00A23B45">
            <w:pPr>
              <w:pStyle w:val="TableParagraph"/>
              <w:spacing w:before="174"/>
              <w:ind w:left="97"/>
              <w:rPr>
                <w:b/>
              </w:rPr>
            </w:pPr>
            <w:r>
              <w:rPr>
                <w:b/>
                <w:spacing w:val="-5"/>
              </w:rPr>
              <w:lastRenderedPageBreak/>
              <w:t>CSI</w:t>
            </w:r>
          </w:p>
        </w:tc>
        <w:tc>
          <w:tcPr>
            <w:tcW w:w="2016" w:type="dxa"/>
          </w:tcPr>
          <w:p w14:paraId="0B238BAE" w14:textId="77777777" w:rsidR="00A760F3" w:rsidRDefault="00A23B45">
            <w:pPr>
              <w:pStyle w:val="TableParagraph"/>
              <w:spacing w:before="174"/>
              <w:rPr>
                <w:b/>
              </w:rPr>
            </w:pPr>
            <w:r>
              <w:rPr>
                <w:b/>
                <w:spacing w:val="-2"/>
              </w:rPr>
              <w:t>Scope/Category</w:t>
            </w:r>
          </w:p>
        </w:tc>
        <w:tc>
          <w:tcPr>
            <w:tcW w:w="6650" w:type="dxa"/>
          </w:tcPr>
          <w:p w14:paraId="0B238BAF" w14:textId="77777777" w:rsidR="00A760F3" w:rsidRDefault="00A23B45">
            <w:pPr>
              <w:pStyle w:val="TableParagraph"/>
              <w:spacing w:before="174"/>
              <w:rPr>
                <w:b/>
              </w:rPr>
            </w:pPr>
            <w:r>
              <w:rPr>
                <w:b/>
                <w:spacing w:val="-2"/>
              </w:rPr>
              <w:t>Details</w:t>
            </w:r>
          </w:p>
        </w:tc>
      </w:tr>
      <w:tr w:rsidR="00A760F3" w14:paraId="0B238BB5" w14:textId="77777777">
        <w:trPr>
          <w:trHeight w:val="2938"/>
        </w:trPr>
        <w:tc>
          <w:tcPr>
            <w:tcW w:w="1214" w:type="dxa"/>
          </w:tcPr>
          <w:p w14:paraId="0B238BB1" w14:textId="77777777" w:rsidR="00A760F3" w:rsidRDefault="00A760F3">
            <w:pPr>
              <w:pStyle w:val="TableParagraph"/>
              <w:ind w:left="0"/>
              <w:rPr>
                <w:rFonts w:ascii="Times New Roman"/>
                <w:sz w:val="20"/>
              </w:rPr>
            </w:pPr>
          </w:p>
        </w:tc>
        <w:tc>
          <w:tcPr>
            <w:tcW w:w="2016" w:type="dxa"/>
          </w:tcPr>
          <w:p w14:paraId="0B238BB2" w14:textId="77777777" w:rsidR="00A760F3" w:rsidRDefault="00A760F3">
            <w:pPr>
              <w:pStyle w:val="TableParagraph"/>
              <w:ind w:left="0"/>
              <w:rPr>
                <w:rFonts w:ascii="Times New Roman"/>
                <w:sz w:val="20"/>
              </w:rPr>
            </w:pPr>
          </w:p>
        </w:tc>
        <w:tc>
          <w:tcPr>
            <w:tcW w:w="6650" w:type="dxa"/>
          </w:tcPr>
          <w:p w14:paraId="0CA9BAB3" w14:textId="7D16FC1E" w:rsidR="00A80C45" w:rsidRDefault="00025312">
            <w:pPr>
              <w:pStyle w:val="TableParagraph"/>
              <w:spacing w:line="256" w:lineRule="auto"/>
              <w:rPr>
                <w:ins w:id="32" w:author="Erin Elferdink" w:date="2024-01-16T17:35:00Z"/>
                <w:spacing w:val="-2"/>
              </w:rPr>
            </w:pPr>
            <w:ins w:id="33" w:author="Erin Elferdink [2]" w:date="2023-10-03T12:14:00Z">
              <w:r>
                <w:rPr>
                  <w:spacing w:val="-2"/>
                </w:rPr>
                <w:t xml:space="preserve">Fixtures </w:t>
              </w:r>
            </w:ins>
            <w:ins w:id="34" w:author="Erin Elferdink [2]" w:date="2023-10-03T12:30:00Z">
              <w:r w:rsidR="00033D8F">
                <w:rPr>
                  <w:spacing w:val="-2"/>
                </w:rPr>
                <w:t>shall be</w:t>
              </w:r>
            </w:ins>
            <w:ins w:id="35" w:author="Erin Elferdink [2]" w:date="2023-10-03T12:14:00Z">
              <w:r>
                <w:rPr>
                  <w:spacing w:val="-2"/>
                </w:rPr>
                <w:t xml:space="preserve"> consistent </w:t>
              </w:r>
            </w:ins>
            <w:ins w:id="36" w:author="Erin Elferdink" w:date="2023-10-05T10:59:00Z">
              <w:r w:rsidR="004B5FFF">
                <w:rPr>
                  <w:spacing w:val="-2"/>
                </w:rPr>
                <w:t xml:space="preserve">with </w:t>
              </w:r>
              <w:commentRangeStart w:id="37"/>
              <w:r w:rsidR="004B5FFF">
                <w:rPr>
                  <w:spacing w:val="-2"/>
                </w:rPr>
                <w:t xml:space="preserve">Lighting Design Package </w:t>
              </w:r>
            </w:ins>
            <w:commentRangeEnd w:id="37"/>
            <w:ins w:id="38" w:author="Erin Elferdink" w:date="2024-01-16T17:35:00Z">
              <w:r w:rsidR="00A80C45">
                <w:rPr>
                  <w:rStyle w:val="CommentReference"/>
                </w:rPr>
                <w:commentReference w:id="37"/>
              </w:r>
            </w:ins>
            <w:ins w:id="39" w:author="Erin Elferdink" w:date="2024-01-17T10:59:00Z">
              <w:r w:rsidR="002E728B">
                <w:rPr>
                  <w:spacing w:val="-2"/>
                </w:rPr>
                <w:t>provided by Landlord</w:t>
              </w:r>
            </w:ins>
            <w:ins w:id="40" w:author="Erin Elferdink" w:date="2023-10-05T10:59:00Z">
              <w:r w:rsidR="004B5FFF">
                <w:rPr>
                  <w:spacing w:val="-2"/>
                </w:rPr>
                <w:t>, which is</w:t>
              </w:r>
            </w:ins>
            <w:ins w:id="41" w:author="Erin Elferdink" w:date="2024-01-17T10:59:00Z">
              <w:r w:rsidR="002E728B">
                <w:rPr>
                  <w:spacing w:val="-2"/>
                </w:rPr>
                <w:t xml:space="preserve"> also</w:t>
              </w:r>
            </w:ins>
            <w:ins w:id="42" w:author="Erin Elferdink" w:date="2023-10-05T10:59:00Z">
              <w:r w:rsidR="004B5FFF">
                <w:rPr>
                  <w:spacing w:val="-2"/>
                </w:rPr>
                <w:t xml:space="preserve"> consistent throughout the Park.</w:t>
              </w:r>
            </w:ins>
            <w:ins w:id="43" w:author="Erin Elferdink" w:date="2023-10-05T11:00:00Z">
              <w:r w:rsidR="004B5FFF">
                <w:rPr>
                  <w:spacing w:val="-2"/>
                </w:rPr>
                <w:t xml:space="preserve"> </w:t>
              </w:r>
            </w:ins>
          </w:p>
          <w:p w14:paraId="00F8BF00" w14:textId="77777777" w:rsidR="00A80C45" w:rsidRDefault="00A80C45">
            <w:pPr>
              <w:pStyle w:val="TableParagraph"/>
              <w:spacing w:line="256" w:lineRule="auto"/>
              <w:rPr>
                <w:ins w:id="44" w:author="Erin Elferdink" w:date="2024-01-16T17:35:00Z"/>
                <w:spacing w:val="-2"/>
              </w:rPr>
            </w:pPr>
          </w:p>
          <w:p w14:paraId="0B238BB4" w14:textId="08996D0A" w:rsidR="00A760F3" w:rsidRDefault="00A23B45">
            <w:pPr>
              <w:pStyle w:val="TableParagraph"/>
              <w:spacing w:line="256" w:lineRule="auto"/>
            </w:pPr>
            <w:r>
              <w:rPr>
                <w:b/>
              </w:rPr>
              <w:t>Controls:</w:t>
            </w:r>
            <w:r>
              <w:rPr>
                <w:b/>
                <w:spacing w:val="-4"/>
              </w:rPr>
              <w:t xml:space="preserve"> </w:t>
            </w:r>
            <w:r>
              <w:t>Any</w:t>
            </w:r>
            <w:r>
              <w:rPr>
                <w:spacing w:val="80"/>
              </w:rPr>
              <w:t xml:space="preserve"> </w:t>
            </w:r>
            <w:r>
              <w:t>exterior</w:t>
            </w:r>
            <w:r>
              <w:rPr>
                <w:spacing w:val="-5"/>
              </w:rPr>
              <w:t xml:space="preserve"> </w:t>
            </w:r>
            <w:r>
              <w:t>building</w:t>
            </w:r>
            <w:r>
              <w:rPr>
                <w:spacing w:val="-4"/>
              </w:rPr>
              <w:t xml:space="preserve"> </w:t>
            </w:r>
            <w:r>
              <w:t>lighting</w:t>
            </w:r>
            <w:r>
              <w:rPr>
                <w:spacing w:val="-4"/>
              </w:rPr>
              <w:t xml:space="preserve"> </w:t>
            </w:r>
            <w:r>
              <w:t>dedicated</w:t>
            </w:r>
            <w:r>
              <w:rPr>
                <w:spacing w:val="-4"/>
              </w:rPr>
              <w:t xml:space="preserve"> </w:t>
            </w:r>
            <w:r>
              <w:t>to</w:t>
            </w:r>
            <w:r>
              <w:rPr>
                <w:spacing w:val="-4"/>
              </w:rPr>
              <w:t xml:space="preserve"> </w:t>
            </w:r>
            <w:r>
              <w:t>Tenant</w:t>
            </w:r>
            <w:r>
              <w:rPr>
                <w:spacing w:val="-5"/>
              </w:rPr>
              <w:t xml:space="preserve"> </w:t>
            </w:r>
            <w:r>
              <w:t>occupancy shall require</w:t>
            </w:r>
            <w:r>
              <w:rPr>
                <w:spacing w:val="80"/>
              </w:rPr>
              <w:t xml:space="preserve"> </w:t>
            </w:r>
            <w:r>
              <w:t>controls within Tenant's space.</w:t>
            </w:r>
          </w:p>
        </w:tc>
      </w:tr>
      <w:tr w:rsidR="00A760F3" w14:paraId="0B238BBC" w14:textId="77777777">
        <w:trPr>
          <w:trHeight w:val="8154"/>
        </w:trPr>
        <w:tc>
          <w:tcPr>
            <w:tcW w:w="1214" w:type="dxa"/>
          </w:tcPr>
          <w:p w14:paraId="0B238BB6" w14:textId="77777777" w:rsidR="00A760F3" w:rsidRDefault="00A23B45">
            <w:pPr>
              <w:pStyle w:val="TableParagraph"/>
              <w:spacing w:before="171"/>
              <w:ind w:left="97"/>
            </w:pPr>
            <w:r>
              <w:rPr>
                <w:spacing w:val="-2"/>
              </w:rPr>
              <w:t>273300</w:t>
            </w:r>
          </w:p>
        </w:tc>
        <w:tc>
          <w:tcPr>
            <w:tcW w:w="2016" w:type="dxa"/>
          </w:tcPr>
          <w:p w14:paraId="0B238BB7" w14:textId="77777777" w:rsidR="00A760F3" w:rsidRDefault="00A23B45">
            <w:pPr>
              <w:pStyle w:val="TableParagraph"/>
              <w:spacing w:before="171" w:line="259" w:lineRule="auto"/>
              <w:ind w:right="125"/>
            </w:pPr>
            <w:r>
              <w:t>Site</w:t>
            </w:r>
            <w:r>
              <w:rPr>
                <w:spacing w:val="-13"/>
              </w:rPr>
              <w:t xml:space="preserve"> </w:t>
            </w:r>
            <w:r>
              <w:t>Internet</w:t>
            </w:r>
            <w:r>
              <w:rPr>
                <w:spacing w:val="-12"/>
              </w:rPr>
              <w:t xml:space="preserve"> </w:t>
            </w:r>
            <w:r>
              <w:t>&amp; Voice</w:t>
            </w:r>
            <w:r>
              <w:rPr>
                <w:spacing w:val="-5"/>
              </w:rPr>
              <w:t xml:space="preserve"> </w:t>
            </w:r>
            <w:r>
              <w:rPr>
                <w:spacing w:val="-2"/>
              </w:rPr>
              <w:t>Systems</w:t>
            </w:r>
          </w:p>
        </w:tc>
        <w:tc>
          <w:tcPr>
            <w:tcW w:w="6650" w:type="dxa"/>
          </w:tcPr>
          <w:p w14:paraId="0B238BB8" w14:textId="77777777" w:rsidR="00A760F3" w:rsidRDefault="00A23B45">
            <w:pPr>
              <w:pStyle w:val="TableParagraph"/>
              <w:spacing w:before="171" w:line="259" w:lineRule="auto"/>
              <w:ind w:right="99"/>
            </w:pPr>
            <w:r>
              <w:rPr>
                <w:b/>
              </w:rPr>
              <w:t xml:space="preserve">Landlord Initiated Connectivity: </w:t>
            </w:r>
            <w:r>
              <w:t>Telecommunication services will be ordered by Starbucks for the space leased however to provide Starbucks with point of feed exhibits and Landlord to coordinate initial installation of communication infrastructure with local telco or broadband</w:t>
            </w:r>
            <w:r>
              <w:rPr>
                <w:spacing w:val="-5"/>
              </w:rPr>
              <w:t xml:space="preserve"> </w:t>
            </w:r>
            <w:r>
              <w:t>provider,</w:t>
            </w:r>
            <w:r>
              <w:rPr>
                <w:spacing w:val="-4"/>
              </w:rPr>
              <w:t xml:space="preserve"> </w:t>
            </w:r>
            <w:r>
              <w:t>including</w:t>
            </w:r>
            <w:r>
              <w:rPr>
                <w:spacing w:val="-5"/>
              </w:rPr>
              <w:t xml:space="preserve"> </w:t>
            </w:r>
            <w:r>
              <w:t>the</w:t>
            </w:r>
            <w:r>
              <w:rPr>
                <w:spacing w:val="-3"/>
              </w:rPr>
              <w:t xml:space="preserve"> </w:t>
            </w:r>
            <w:r>
              <w:t>termination</w:t>
            </w:r>
            <w:r>
              <w:rPr>
                <w:spacing w:val="-7"/>
              </w:rPr>
              <w:t xml:space="preserve"> </w:t>
            </w:r>
            <w:r>
              <w:t>of</w:t>
            </w:r>
            <w:r>
              <w:rPr>
                <w:spacing w:val="-4"/>
              </w:rPr>
              <w:t xml:space="preserve"> </w:t>
            </w:r>
            <w:r>
              <w:t>ONT</w:t>
            </w:r>
            <w:r>
              <w:rPr>
                <w:spacing w:val="-6"/>
              </w:rPr>
              <w:t xml:space="preserve"> </w:t>
            </w:r>
            <w:r>
              <w:t>(Optical</w:t>
            </w:r>
            <w:r>
              <w:rPr>
                <w:spacing w:val="-4"/>
              </w:rPr>
              <w:t xml:space="preserve"> </w:t>
            </w:r>
            <w:r>
              <w:t>Network Termination)fiber and/or broadband node at the minimum point of entry. Landlord to provide electrical connectivity for potential LEC</w:t>
            </w:r>
            <w:r>
              <w:rPr>
                <w:spacing w:val="40"/>
              </w:rPr>
              <w:t xml:space="preserve"> </w:t>
            </w:r>
            <w:r>
              <w:t xml:space="preserve">(Local Exchange Carrier) fiber node or broadband router as well as a backboard per local specification for service termination and demarcation point placement. Starbucks will require at least fiber or broadband services with minimum speeds of 50x10 Mbps. In exceptional situations, Starbucks might need access to mount roof </w:t>
            </w:r>
            <w:r>
              <w:rPr>
                <w:spacing w:val="-2"/>
              </w:rPr>
              <w:t>antennas.</w:t>
            </w:r>
          </w:p>
          <w:p w14:paraId="0B238BB9" w14:textId="77777777" w:rsidR="00A760F3" w:rsidRDefault="00A23B45">
            <w:pPr>
              <w:pStyle w:val="TableParagraph"/>
              <w:spacing w:line="259" w:lineRule="auto"/>
              <w:ind w:right="115"/>
            </w:pPr>
            <w:r>
              <w:rPr>
                <w:b/>
              </w:rPr>
              <w:t xml:space="preserve">Distribution: </w:t>
            </w:r>
            <w:r>
              <w:t>Provide [2] - 2" conduit pathways with pull strings, [1] for voice cabling, and [1] for internet cabling from LEC (Local Exchange Carrier) and cable MPOE (Minimum Point Of Entry) to Tenant's space. LEC</w:t>
            </w:r>
            <w:r>
              <w:rPr>
                <w:spacing w:val="-3"/>
              </w:rPr>
              <w:t xml:space="preserve"> </w:t>
            </w:r>
            <w:r>
              <w:t>(Local</w:t>
            </w:r>
            <w:r>
              <w:rPr>
                <w:spacing w:val="-3"/>
              </w:rPr>
              <w:t xml:space="preserve"> </w:t>
            </w:r>
            <w:r>
              <w:t>Exchange</w:t>
            </w:r>
            <w:r>
              <w:rPr>
                <w:spacing w:val="-2"/>
              </w:rPr>
              <w:t xml:space="preserve"> </w:t>
            </w:r>
            <w:r>
              <w:t>Carrier)</w:t>
            </w:r>
            <w:r>
              <w:rPr>
                <w:spacing w:val="-3"/>
              </w:rPr>
              <w:t xml:space="preserve"> </w:t>
            </w:r>
            <w:r>
              <w:t>and</w:t>
            </w:r>
            <w:r>
              <w:rPr>
                <w:spacing w:val="-4"/>
              </w:rPr>
              <w:t xml:space="preserve"> </w:t>
            </w:r>
            <w:r>
              <w:t>cable</w:t>
            </w:r>
            <w:r>
              <w:rPr>
                <w:spacing w:val="-5"/>
              </w:rPr>
              <w:t xml:space="preserve"> </w:t>
            </w:r>
            <w:r>
              <w:t>MPOE</w:t>
            </w:r>
            <w:r>
              <w:rPr>
                <w:spacing w:val="-5"/>
              </w:rPr>
              <w:t xml:space="preserve"> </w:t>
            </w:r>
            <w:r>
              <w:t>(Minimum</w:t>
            </w:r>
            <w:r>
              <w:rPr>
                <w:spacing w:val="-4"/>
              </w:rPr>
              <w:t xml:space="preserve"> </w:t>
            </w:r>
            <w:r>
              <w:t>Point</w:t>
            </w:r>
            <w:r>
              <w:rPr>
                <w:spacing w:val="-5"/>
              </w:rPr>
              <w:t xml:space="preserve"> </w:t>
            </w:r>
            <w:r>
              <w:t>Of</w:t>
            </w:r>
            <w:r>
              <w:rPr>
                <w:spacing w:val="-6"/>
              </w:rPr>
              <w:t xml:space="preserve"> </w:t>
            </w:r>
            <w:r>
              <w:t>Entry) may not be co-located. Terminate conduit in Tenant's space at the ceiling above the manager's workstation in the back of house, or as otherwise designated by Tenant.</w:t>
            </w:r>
          </w:p>
          <w:p w14:paraId="0B238BBA" w14:textId="77777777" w:rsidR="00A760F3" w:rsidRDefault="00A23B45">
            <w:pPr>
              <w:pStyle w:val="TableParagraph"/>
              <w:spacing w:line="259" w:lineRule="auto"/>
            </w:pPr>
            <w:r>
              <w:rPr>
                <w:b/>
              </w:rPr>
              <w:t>Service</w:t>
            </w:r>
            <w:r>
              <w:rPr>
                <w:b/>
                <w:spacing w:val="-5"/>
              </w:rPr>
              <w:t xml:space="preserve"> </w:t>
            </w:r>
            <w:r>
              <w:rPr>
                <w:b/>
              </w:rPr>
              <w:t>Entry:</w:t>
            </w:r>
            <w:r>
              <w:rPr>
                <w:b/>
                <w:spacing w:val="-7"/>
              </w:rPr>
              <w:t xml:space="preserve"> </w:t>
            </w:r>
            <w:r>
              <w:t>Landlord</w:t>
            </w:r>
            <w:r>
              <w:rPr>
                <w:spacing w:val="-5"/>
              </w:rPr>
              <w:t xml:space="preserve"> </w:t>
            </w:r>
            <w:r>
              <w:t>shall</w:t>
            </w:r>
            <w:r>
              <w:rPr>
                <w:spacing w:val="-4"/>
              </w:rPr>
              <w:t xml:space="preserve"> </w:t>
            </w:r>
            <w:r>
              <w:t>provide</w:t>
            </w:r>
            <w:r>
              <w:rPr>
                <w:spacing w:val="-6"/>
              </w:rPr>
              <w:t xml:space="preserve"> </w:t>
            </w:r>
            <w:r>
              <w:t>minimum</w:t>
            </w:r>
            <w:r>
              <w:rPr>
                <w:spacing w:val="-3"/>
              </w:rPr>
              <w:t xml:space="preserve"> </w:t>
            </w:r>
            <w:r>
              <w:t>4"</w:t>
            </w:r>
            <w:r>
              <w:rPr>
                <w:spacing w:val="-4"/>
              </w:rPr>
              <w:t xml:space="preserve"> </w:t>
            </w:r>
            <w:r>
              <w:t>conduit</w:t>
            </w:r>
            <w:r>
              <w:rPr>
                <w:spacing w:val="-3"/>
              </w:rPr>
              <w:t xml:space="preserve"> </w:t>
            </w:r>
            <w:r>
              <w:t>for</w:t>
            </w:r>
            <w:r>
              <w:rPr>
                <w:spacing w:val="-4"/>
              </w:rPr>
              <w:t xml:space="preserve"> </w:t>
            </w:r>
            <w:r>
              <w:t>service entrance, or size per requirements of local service provider. Provide labeled, end-to-end pull strings in all conduits for future use.</w:t>
            </w:r>
          </w:p>
          <w:p w14:paraId="0B238BBB" w14:textId="77777777" w:rsidR="00A760F3" w:rsidRDefault="00A23B45">
            <w:pPr>
              <w:pStyle w:val="TableParagraph"/>
              <w:spacing w:line="259" w:lineRule="auto"/>
              <w:ind w:right="151"/>
            </w:pPr>
            <w:r>
              <w:rPr>
                <w:b/>
              </w:rPr>
              <w:t xml:space="preserve">Remote Spaces: </w:t>
            </w:r>
            <w:r>
              <w:t>If Tenant's café space is located in multiple spaces, (e.g. kiosk with remote office and/or café with remote storage), Landlord</w:t>
            </w:r>
            <w:r>
              <w:rPr>
                <w:spacing w:val="-4"/>
              </w:rPr>
              <w:t xml:space="preserve"> </w:t>
            </w:r>
            <w:r>
              <w:t>will</w:t>
            </w:r>
            <w:r>
              <w:rPr>
                <w:spacing w:val="-6"/>
              </w:rPr>
              <w:t xml:space="preserve"> </w:t>
            </w:r>
            <w:r>
              <w:t>provide</w:t>
            </w:r>
            <w:r>
              <w:rPr>
                <w:spacing w:val="-2"/>
              </w:rPr>
              <w:t xml:space="preserve"> </w:t>
            </w:r>
            <w:r>
              <w:t>(2)</w:t>
            </w:r>
            <w:r>
              <w:rPr>
                <w:spacing w:val="-5"/>
              </w:rPr>
              <w:t xml:space="preserve"> </w:t>
            </w:r>
            <w:r>
              <w:t>separate</w:t>
            </w:r>
            <w:r>
              <w:rPr>
                <w:spacing w:val="-5"/>
              </w:rPr>
              <w:t xml:space="preserve"> </w:t>
            </w:r>
            <w:r>
              <w:t>2”</w:t>
            </w:r>
            <w:r>
              <w:rPr>
                <w:spacing w:val="-4"/>
              </w:rPr>
              <w:t xml:space="preserve"> </w:t>
            </w:r>
            <w:r>
              <w:t>conduit</w:t>
            </w:r>
            <w:r>
              <w:rPr>
                <w:spacing w:val="-2"/>
              </w:rPr>
              <w:t xml:space="preserve"> </w:t>
            </w:r>
            <w:r>
              <w:t>paths</w:t>
            </w:r>
            <w:r>
              <w:rPr>
                <w:spacing w:val="-3"/>
              </w:rPr>
              <w:t xml:space="preserve"> </w:t>
            </w:r>
            <w:r>
              <w:t>to</w:t>
            </w:r>
            <w:r>
              <w:rPr>
                <w:spacing w:val="-4"/>
              </w:rPr>
              <w:t xml:space="preserve"> </w:t>
            </w:r>
            <w:r>
              <w:t>allow</w:t>
            </w:r>
            <w:r>
              <w:rPr>
                <w:spacing w:val="-5"/>
              </w:rPr>
              <w:t xml:space="preserve"> </w:t>
            </w:r>
            <w:r>
              <w:t>voice</w:t>
            </w:r>
            <w:r>
              <w:rPr>
                <w:spacing w:val="-5"/>
              </w:rPr>
              <w:t xml:space="preserve"> </w:t>
            </w:r>
            <w:r>
              <w:t>and internet connectivity between detached spaces.</w:t>
            </w:r>
          </w:p>
        </w:tc>
      </w:tr>
      <w:tr w:rsidR="00A760F3" w14:paraId="0B238BC1" w14:textId="77777777">
        <w:trPr>
          <w:trHeight w:val="1040"/>
        </w:trPr>
        <w:tc>
          <w:tcPr>
            <w:tcW w:w="1214" w:type="dxa"/>
          </w:tcPr>
          <w:p w14:paraId="0B238BBD" w14:textId="77777777" w:rsidR="00A760F3" w:rsidRDefault="00A23B45">
            <w:pPr>
              <w:pStyle w:val="TableParagraph"/>
              <w:spacing w:before="174"/>
              <w:ind w:left="97"/>
            </w:pPr>
            <w:r>
              <w:rPr>
                <w:spacing w:val="-2"/>
              </w:rPr>
              <w:t>284600</w:t>
            </w:r>
          </w:p>
        </w:tc>
        <w:tc>
          <w:tcPr>
            <w:tcW w:w="2016" w:type="dxa"/>
          </w:tcPr>
          <w:p w14:paraId="0B238BBE" w14:textId="77777777" w:rsidR="00A760F3" w:rsidRDefault="00A23B45">
            <w:pPr>
              <w:pStyle w:val="TableParagraph"/>
              <w:spacing w:before="174"/>
            </w:pPr>
            <w:r>
              <w:t>Fire</w:t>
            </w:r>
            <w:r>
              <w:rPr>
                <w:spacing w:val="-2"/>
              </w:rPr>
              <w:t xml:space="preserve"> Alarm</w:t>
            </w:r>
          </w:p>
        </w:tc>
        <w:tc>
          <w:tcPr>
            <w:tcW w:w="6650" w:type="dxa"/>
          </w:tcPr>
          <w:p w14:paraId="0B238BBF" w14:textId="77777777" w:rsidR="00A760F3" w:rsidRDefault="00A23B45">
            <w:pPr>
              <w:pStyle w:val="TableParagraph"/>
              <w:spacing w:before="174" w:line="256" w:lineRule="auto"/>
            </w:pPr>
            <w:r>
              <w:rPr>
                <w:b/>
              </w:rPr>
              <w:t xml:space="preserve">Base System: </w:t>
            </w:r>
            <w:r>
              <w:t>If required by applicable code; Landlord shall obtain permits,</w:t>
            </w:r>
            <w:r>
              <w:rPr>
                <w:spacing w:val="-4"/>
              </w:rPr>
              <w:t xml:space="preserve"> </w:t>
            </w:r>
            <w:r>
              <w:t>furnish,</w:t>
            </w:r>
            <w:r>
              <w:rPr>
                <w:spacing w:val="-4"/>
              </w:rPr>
              <w:t xml:space="preserve"> </w:t>
            </w:r>
            <w:r>
              <w:t>and</w:t>
            </w:r>
            <w:r>
              <w:rPr>
                <w:spacing w:val="-5"/>
              </w:rPr>
              <w:t xml:space="preserve"> </w:t>
            </w:r>
            <w:r>
              <w:t>install</w:t>
            </w:r>
            <w:r>
              <w:rPr>
                <w:spacing w:val="-7"/>
              </w:rPr>
              <w:t xml:space="preserve"> </w:t>
            </w:r>
            <w:r>
              <w:t>building</w:t>
            </w:r>
            <w:r>
              <w:rPr>
                <w:spacing w:val="-5"/>
              </w:rPr>
              <w:t xml:space="preserve"> </w:t>
            </w:r>
            <w:r>
              <w:t>monitoring</w:t>
            </w:r>
            <w:r>
              <w:rPr>
                <w:spacing w:val="-5"/>
              </w:rPr>
              <w:t xml:space="preserve"> </w:t>
            </w:r>
            <w:r>
              <w:t>and</w:t>
            </w:r>
            <w:r>
              <w:rPr>
                <w:spacing w:val="-5"/>
              </w:rPr>
              <w:t xml:space="preserve"> </w:t>
            </w:r>
            <w:r>
              <w:t>fire</w:t>
            </w:r>
            <w:r>
              <w:rPr>
                <w:spacing w:val="-3"/>
              </w:rPr>
              <w:t xml:space="preserve"> </w:t>
            </w:r>
            <w:r>
              <w:t>protection</w:t>
            </w:r>
          </w:p>
          <w:p w14:paraId="0B238BC0" w14:textId="77777777" w:rsidR="00A760F3" w:rsidRDefault="00A23B45">
            <w:pPr>
              <w:pStyle w:val="TableParagraph"/>
              <w:spacing w:before="3" w:line="268" w:lineRule="exact"/>
            </w:pPr>
            <w:r>
              <w:t>system.</w:t>
            </w:r>
            <w:r>
              <w:rPr>
                <w:spacing w:val="-7"/>
              </w:rPr>
              <w:t xml:space="preserve"> </w:t>
            </w:r>
            <w:r>
              <w:t>System</w:t>
            </w:r>
            <w:r>
              <w:rPr>
                <w:spacing w:val="-6"/>
              </w:rPr>
              <w:t xml:space="preserve"> </w:t>
            </w:r>
            <w:r>
              <w:t>shall</w:t>
            </w:r>
            <w:r>
              <w:rPr>
                <w:spacing w:val="-4"/>
              </w:rPr>
              <w:t xml:space="preserve"> </w:t>
            </w:r>
            <w:r>
              <w:t>include</w:t>
            </w:r>
            <w:r>
              <w:rPr>
                <w:spacing w:val="-4"/>
              </w:rPr>
              <w:t xml:space="preserve"> </w:t>
            </w:r>
            <w:r>
              <w:t>audible</w:t>
            </w:r>
            <w:r>
              <w:rPr>
                <w:spacing w:val="-4"/>
              </w:rPr>
              <w:t xml:space="preserve"> </w:t>
            </w:r>
            <w:r>
              <w:t>alarms,</w:t>
            </w:r>
            <w:r>
              <w:rPr>
                <w:spacing w:val="-6"/>
              </w:rPr>
              <w:t xml:space="preserve"> </w:t>
            </w:r>
            <w:r>
              <w:t>visual</w:t>
            </w:r>
            <w:r>
              <w:rPr>
                <w:spacing w:val="-5"/>
              </w:rPr>
              <w:t xml:space="preserve"> </w:t>
            </w:r>
            <w:r>
              <w:t>strobes,</w:t>
            </w:r>
            <w:r>
              <w:rPr>
                <w:spacing w:val="-5"/>
              </w:rPr>
              <w:t xml:space="preserve"> </w:t>
            </w:r>
            <w:r>
              <w:t>duct</w:t>
            </w:r>
            <w:r>
              <w:rPr>
                <w:spacing w:val="-3"/>
              </w:rPr>
              <w:t xml:space="preserve"> </w:t>
            </w:r>
            <w:r>
              <w:rPr>
                <w:spacing w:val="-2"/>
              </w:rPr>
              <w:t>smoke</w:t>
            </w:r>
          </w:p>
        </w:tc>
      </w:tr>
    </w:tbl>
    <w:p w14:paraId="0B238BC2" w14:textId="77777777" w:rsidR="00A760F3" w:rsidRDefault="00A760F3">
      <w:pPr>
        <w:spacing w:line="268" w:lineRule="exact"/>
        <w:sectPr w:rsidR="00A760F3" w:rsidSect="00417544">
          <w:type w:val="continuous"/>
          <w:pgSz w:w="12240" w:h="15840"/>
          <w:pgMar w:top="1460" w:right="980" w:bottom="1020" w:left="940" w:header="727" w:footer="828" w:gutter="0"/>
          <w:cols w:space="720"/>
        </w:sectPr>
      </w:pPr>
    </w:p>
    <w:tbl>
      <w:tblPr>
        <w:tblW w:w="0" w:type="auto"/>
        <w:tblInd w:w="26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214"/>
        <w:gridCol w:w="2016"/>
        <w:gridCol w:w="6650"/>
      </w:tblGrid>
      <w:tr w:rsidR="00A760F3" w14:paraId="0B238BC6" w14:textId="77777777">
        <w:trPr>
          <w:trHeight w:val="620"/>
        </w:trPr>
        <w:tc>
          <w:tcPr>
            <w:tcW w:w="1214" w:type="dxa"/>
          </w:tcPr>
          <w:p w14:paraId="0B238BC3" w14:textId="77777777" w:rsidR="00A760F3" w:rsidRDefault="00A23B45">
            <w:pPr>
              <w:pStyle w:val="TableParagraph"/>
              <w:spacing w:before="174"/>
              <w:ind w:left="97"/>
              <w:rPr>
                <w:b/>
              </w:rPr>
            </w:pPr>
            <w:r>
              <w:rPr>
                <w:b/>
                <w:spacing w:val="-5"/>
              </w:rPr>
              <w:lastRenderedPageBreak/>
              <w:t>CSI</w:t>
            </w:r>
          </w:p>
        </w:tc>
        <w:tc>
          <w:tcPr>
            <w:tcW w:w="2016" w:type="dxa"/>
          </w:tcPr>
          <w:p w14:paraId="0B238BC4" w14:textId="77777777" w:rsidR="00A760F3" w:rsidRDefault="00A23B45">
            <w:pPr>
              <w:pStyle w:val="TableParagraph"/>
              <w:spacing w:before="174"/>
              <w:rPr>
                <w:b/>
              </w:rPr>
            </w:pPr>
            <w:r>
              <w:rPr>
                <w:b/>
                <w:spacing w:val="-2"/>
              </w:rPr>
              <w:t>Scope/Category</w:t>
            </w:r>
          </w:p>
        </w:tc>
        <w:tc>
          <w:tcPr>
            <w:tcW w:w="6650" w:type="dxa"/>
          </w:tcPr>
          <w:p w14:paraId="0B238BC5" w14:textId="77777777" w:rsidR="00A760F3" w:rsidRDefault="00A23B45">
            <w:pPr>
              <w:pStyle w:val="TableParagraph"/>
              <w:spacing w:before="174"/>
              <w:rPr>
                <w:b/>
              </w:rPr>
            </w:pPr>
            <w:r>
              <w:rPr>
                <w:b/>
                <w:spacing w:val="-2"/>
              </w:rPr>
              <w:t>Details</w:t>
            </w:r>
          </w:p>
        </w:tc>
      </w:tr>
      <w:tr w:rsidR="00A760F3" w14:paraId="0B238BCC" w14:textId="77777777">
        <w:trPr>
          <w:trHeight w:val="3807"/>
        </w:trPr>
        <w:tc>
          <w:tcPr>
            <w:tcW w:w="1214" w:type="dxa"/>
          </w:tcPr>
          <w:p w14:paraId="0B238BC7" w14:textId="77777777" w:rsidR="00A760F3" w:rsidRDefault="00A760F3">
            <w:pPr>
              <w:pStyle w:val="TableParagraph"/>
              <w:ind w:left="0"/>
              <w:rPr>
                <w:rFonts w:ascii="Times New Roman"/>
                <w:sz w:val="20"/>
              </w:rPr>
            </w:pPr>
          </w:p>
        </w:tc>
        <w:tc>
          <w:tcPr>
            <w:tcW w:w="2016" w:type="dxa"/>
          </w:tcPr>
          <w:p w14:paraId="0B238BC8" w14:textId="77777777" w:rsidR="00A760F3" w:rsidRDefault="00A760F3">
            <w:pPr>
              <w:pStyle w:val="TableParagraph"/>
              <w:ind w:left="0"/>
              <w:rPr>
                <w:rFonts w:ascii="Times New Roman"/>
                <w:sz w:val="20"/>
              </w:rPr>
            </w:pPr>
          </w:p>
        </w:tc>
        <w:tc>
          <w:tcPr>
            <w:tcW w:w="6650" w:type="dxa"/>
          </w:tcPr>
          <w:p w14:paraId="0B238BC9" w14:textId="77777777" w:rsidR="00A760F3" w:rsidRDefault="00A23B45">
            <w:pPr>
              <w:pStyle w:val="TableParagraph"/>
              <w:spacing w:before="171" w:line="259" w:lineRule="auto"/>
              <w:ind w:right="115"/>
            </w:pPr>
            <w:r>
              <w:t xml:space="preserve">and heat detectors and actuators as required per applicable codes. </w:t>
            </w:r>
            <w:r>
              <w:rPr>
                <w:b/>
              </w:rPr>
              <w:t>Monitoring:</w:t>
            </w:r>
            <w:r>
              <w:rPr>
                <w:b/>
                <w:spacing w:val="-5"/>
              </w:rPr>
              <w:t xml:space="preserve"> </w:t>
            </w:r>
            <w:r>
              <w:t>Central</w:t>
            </w:r>
            <w:r>
              <w:rPr>
                <w:spacing w:val="-4"/>
              </w:rPr>
              <w:t xml:space="preserve"> </w:t>
            </w:r>
            <w:r>
              <w:t>station</w:t>
            </w:r>
            <w:r>
              <w:rPr>
                <w:spacing w:val="-5"/>
              </w:rPr>
              <w:t xml:space="preserve"> </w:t>
            </w:r>
            <w:r>
              <w:t>monitoring,</w:t>
            </w:r>
            <w:r>
              <w:rPr>
                <w:spacing w:val="-4"/>
              </w:rPr>
              <w:t xml:space="preserve"> </w:t>
            </w:r>
            <w:r>
              <w:t>if</w:t>
            </w:r>
            <w:r>
              <w:rPr>
                <w:spacing w:val="-6"/>
              </w:rPr>
              <w:t xml:space="preserve"> </w:t>
            </w:r>
            <w:r>
              <w:t>located</w:t>
            </w:r>
            <w:r>
              <w:rPr>
                <w:spacing w:val="-5"/>
              </w:rPr>
              <w:t xml:space="preserve"> </w:t>
            </w:r>
            <w:r>
              <w:t>in</w:t>
            </w:r>
            <w:r>
              <w:rPr>
                <w:spacing w:val="-7"/>
              </w:rPr>
              <w:t xml:space="preserve"> </w:t>
            </w:r>
            <w:r>
              <w:t>Tenant’s</w:t>
            </w:r>
            <w:r>
              <w:rPr>
                <w:spacing w:val="-4"/>
              </w:rPr>
              <w:t xml:space="preserve"> </w:t>
            </w:r>
            <w:r>
              <w:t>space, shall be furnished and installed by Landlord, placed in Tenant's approved location, and in accordance with applicable codes.</w:t>
            </w:r>
          </w:p>
          <w:p w14:paraId="0B238BCA" w14:textId="77777777" w:rsidR="00A760F3" w:rsidRDefault="00A23B45">
            <w:pPr>
              <w:pStyle w:val="TableParagraph"/>
              <w:spacing w:line="259" w:lineRule="auto"/>
              <w:ind w:right="151"/>
            </w:pPr>
            <w:r>
              <w:rPr>
                <w:b/>
              </w:rPr>
              <w:t xml:space="preserve">Installation: </w:t>
            </w:r>
            <w:r>
              <w:t>Landlord shall be responsible for installation of all conduits, boxes, and operable components of alarm system. Phased installation of alarm system (if applicable) shall be coordinated with Tenant’s</w:t>
            </w:r>
            <w:r>
              <w:rPr>
                <w:spacing w:val="-7"/>
              </w:rPr>
              <w:t xml:space="preserve"> </w:t>
            </w:r>
            <w:r>
              <w:t>construction</w:t>
            </w:r>
            <w:r>
              <w:rPr>
                <w:spacing w:val="-8"/>
              </w:rPr>
              <w:t xml:space="preserve"> </w:t>
            </w:r>
            <w:r>
              <w:t>schedule.</w:t>
            </w:r>
            <w:r>
              <w:rPr>
                <w:spacing w:val="-5"/>
              </w:rPr>
              <w:t xml:space="preserve"> </w:t>
            </w:r>
            <w:r>
              <w:t>Landlord</w:t>
            </w:r>
            <w:r>
              <w:rPr>
                <w:spacing w:val="-6"/>
              </w:rPr>
              <w:t xml:space="preserve"> </w:t>
            </w:r>
            <w:r>
              <w:t>shall</w:t>
            </w:r>
            <w:r>
              <w:rPr>
                <w:spacing w:val="-7"/>
              </w:rPr>
              <w:t xml:space="preserve"> </w:t>
            </w:r>
            <w:r>
              <w:t>manage</w:t>
            </w:r>
            <w:r>
              <w:rPr>
                <w:spacing w:val="-4"/>
              </w:rPr>
              <w:t xml:space="preserve"> </w:t>
            </w:r>
            <w:r>
              <w:t>commissioning and inspection of alarm system prior to Tenant occupancy.</w:t>
            </w:r>
          </w:p>
          <w:p w14:paraId="0B238BCB" w14:textId="77777777" w:rsidR="00A760F3" w:rsidRDefault="00A23B45">
            <w:pPr>
              <w:pStyle w:val="TableParagraph"/>
              <w:spacing w:line="259" w:lineRule="auto"/>
            </w:pPr>
            <w:r>
              <w:rPr>
                <w:b/>
              </w:rPr>
              <w:t xml:space="preserve">Modifications: </w:t>
            </w:r>
            <w:r>
              <w:t>Modification to base building design, as required to coordinate</w:t>
            </w:r>
            <w:r>
              <w:rPr>
                <w:spacing w:val="-6"/>
              </w:rPr>
              <w:t xml:space="preserve"> </w:t>
            </w:r>
            <w:r>
              <w:t>with</w:t>
            </w:r>
            <w:r>
              <w:rPr>
                <w:spacing w:val="-5"/>
              </w:rPr>
              <w:t xml:space="preserve"> </w:t>
            </w:r>
            <w:r>
              <w:t>Tenant’s</w:t>
            </w:r>
            <w:r>
              <w:rPr>
                <w:spacing w:val="-4"/>
              </w:rPr>
              <w:t xml:space="preserve"> </w:t>
            </w:r>
            <w:r>
              <w:t>build-out,</w:t>
            </w:r>
            <w:r>
              <w:rPr>
                <w:spacing w:val="-4"/>
              </w:rPr>
              <w:t xml:space="preserve"> </w:t>
            </w:r>
            <w:r>
              <w:t>shall</w:t>
            </w:r>
            <w:r>
              <w:rPr>
                <w:spacing w:val="-4"/>
              </w:rPr>
              <w:t xml:space="preserve"> </w:t>
            </w:r>
            <w:r>
              <w:t>be</w:t>
            </w:r>
            <w:r>
              <w:rPr>
                <w:spacing w:val="-3"/>
              </w:rPr>
              <w:t xml:space="preserve"> </w:t>
            </w:r>
            <w:r>
              <w:t>performed</w:t>
            </w:r>
            <w:r>
              <w:rPr>
                <w:spacing w:val="-5"/>
              </w:rPr>
              <w:t xml:space="preserve"> </w:t>
            </w:r>
            <w:r>
              <w:t>by</w:t>
            </w:r>
            <w:r>
              <w:rPr>
                <w:spacing w:val="-3"/>
              </w:rPr>
              <w:t xml:space="preserve"> </w:t>
            </w:r>
            <w:r>
              <w:t>Landlord</w:t>
            </w:r>
            <w:r>
              <w:rPr>
                <w:spacing w:val="-5"/>
              </w:rPr>
              <w:t xml:space="preserve"> </w:t>
            </w:r>
            <w:r>
              <w:t>and finalized prior to owner’s occupancy.</w:t>
            </w:r>
          </w:p>
        </w:tc>
      </w:tr>
      <w:tr w:rsidR="00A760F3" w14:paraId="0B238BD0" w14:textId="77777777">
        <w:trPr>
          <w:trHeight w:val="620"/>
        </w:trPr>
        <w:tc>
          <w:tcPr>
            <w:tcW w:w="1214" w:type="dxa"/>
          </w:tcPr>
          <w:p w14:paraId="0B238BCD" w14:textId="77777777" w:rsidR="00A760F3" w:rsidRDefault="00A23B45">
            <w:pPr>
              <w:pStyle w:val="TableParagraph"/>
              <w:spacing w:before="171"/>
              <w:ind w:left="97"/>
            </w:pPr>
            <w:r>
              <w:rPr>
                <w:spacing w:val="-2"/>
              </w:rPr>
              <w:t>481000</w:t>
            </w:r>
          </w:p>
        </w:tc>
        <w:tc>
          <w:tcPr>
            <w:tcW w:w="2016" w:type="dxa"/>
          </w:tcPr>
          <w:p w14:paraId="0B238BCE" w14:textId="77777777" w:rsidR="00A760F3" w:rsidRDefault="00A23B45">
            <w:pPr>
              <w:pStyle w:val="TableParagraph"/>
              <w:spacing w:before="171"/>
            </w:pPr>
            <w:r>
              <w:rPr>
                <w:spacing w:val="-2"/>
              </w:rPr>
              <w:t>Solar</w:t>
            </w:r>
          </w:p>
        </w:tc>
        <w:tc>
          <w:tcPr>
            <w:tcW w:w="6650" w:type="dxa"/>
          </w:tcPr>
          <w:p w14:paraId="0B238BCF" w14:textId="77777777" w:rsidR="00A760F3" w:rsidRDefault="00A23B45">
            <w:pPr>
              <w:pStyle w:val="TableParagraph"/>
              <w:spacing w:before="171"/>
            </w:pPr>
            <w:r>
              <w:rPr>
                <w:spacing w:val="-5"/>
              </w:rPr>
              <w:t>N/A</w:t>
            </w:r>
          </w:p>
        </w:tc>
      </w:tr>
    </w:tbl>
    <w:p w14:paraId="0B238BD1" w14:textId="77777777" w:rsidR="00A760F3" w:rsidRDefault="00A760F3">
      <w:pPr>
        <w:pStyle w:val="BodyText"/>
        <w:rPr>
          <w:sz w:val="20"/>
        </w:rPr>
      </w:pPr>
    </w:p>
    <w:p w14:paraId="0B238BD2" w14:textId="77777777" w:rsidR="00A760F3" w:rsidRDefault="00A760F3">
      <w:pPr>
        <w:pStyle w:val="BodyText"/>
        <w:spacing w:before="1"/>
        <w:rPr>
          <w:sz w:val="17"/>
        </w:rPr>
      </w:pPr>
    </w:p>
    <w:p w14:paraId="0B238BD3" w14:textId="77777777" w:rsidR="00A760F3" w:rsidRDefault="00A23B45">
      <w:pPr>
        <w:pStyle w:val="BodyText"/>
        <w:spacing w:before="93" w:line="249" w:lineRule="auto"/>
        <w:ind w:left="6694" w:right="158"/>
        <w:rPr>
          <w:rFonts w:ascii="Arial"/>
        </w:rPr>
      </w:pPr>
      <w:r>
        <w:rPr>
          <w:noProof/>
        </w:rPr>
        <mc:AlternateContent>
          <mc:Choice Requires="wps">
            <w:drawing>
              <wp:anchor distT="0" distB="0" distL="0" distR="0" simplePos="0" relativeHeight="15730176" behindDoc="0" locked="0" layoutInCell="1" allowOverlap="1" wp14:anchorId="0B238BDF" wp14:editId="0B238BE0">
                <wp:simplePos x="0" y="0"/>
                <wp:positionH relativeFrom="page">
                  <wp:posOffset>628141</wp:posOffset>
                </wp:positionH>
                <wp:positionV relativeFrom="paragraph">
                  <wp:posOffset>312065</wp:posOffset>
                </wp:positionV>
                <wp:extent cx="6432550" cy="988060"/>
                <wp:effectExtent l="0" t="0" r="0" b="0"/>
                <wp:wrapNone/>
                <wp:docPr id="72" name="Text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32550" cy="988060"/>
                        </a:xfrm>
                        <a:prstGeom prst="rect">
                          <a:avLst/>
                        </a:prstGeom>
                      </wps:spPr>
                      <wps:txbx>
                        <w:txbxContent>
                          <w:tbl>
                            <w:tblPr>
                              <w:tblW w:w="0" w:type="auto"/>
                              <w:tblInd w:w="67" w:type="dxa"/>
                              <w:tblLayout w:type="fixed"/>
                              <w:tblCellMar>
                                <w:left w:w="0" w:type="dxa"/>
                                <w:right w:w="0" w:type="dxa"/>
                              </w:tblCellMar>
                              <w:tblLook w:val="01E0" w:firstRow="1" w:lastRow="1" w:firstColumn="1" w:lastColumn="1" w:noHBand="0" w:noVBand="0"/>
                            </w:tblPr>
                            <w:tblGrid>
                              <w:gridCol w:w="1663"/>
                              <w:gridCol w:w="3727"/>
                              <w:gridCol w:w="1221"/>
                              <w:gridCol w:w="3398"/>
                            </w:tblGrid>
                            <w:tr w:rsidR="00A760F3" w14:paraId="0B238C93" w14:textId="77777777">
                              <w:trPr>
                                <w:trHeight w:val="210"/>
                              </w:trPr>
                              <w:tc>
                                <w:tcPr>
                                  <w:tcW w:w="1663" w:type="dxa"/>
                                </w:tcPr>
                                <w:p w14:paraId="0B238C8F" w14:textId="77777777" w:rsidR="00A760F3" w:rsidRDefault="00A23B45">
                                  <w:pPr>
                                    <w:pStyle w:val="TableParagraph"/>
                                    <w:spacing w:line="191" w:lineRule="exact"/>
                                    <w:ind w:left="50"/>
                                    <w:rPr>
                                      <w:b/>
                                    </w:rPr>
                                  </w:pPr>
                                  <w:r>
                                    <w:rPr>
                                      <w:b/>
                                      <w:spacing w:val="-2"/>
                                    </w:rPr>
                                    <w:t>Landlord:</w:t>
                                  </w:r>
                                </w:p>
                              </w:tc>
                              <w:tc>
                                <w:tcPr>
                                  <w:tcW w:w="3727" w:type="dxa"/>
                                </w:tcPr>
                                <w:p w14:paraId="0B238C90" w14:textId="77777777" w:rsidR="00A760F3" w:rsidRDefault="00A23B45">
                                  <w:pPr>
                                    <w:pStyle w:val="TableParagraph"/>
                                    <w:spacing w:line="191" w:lineRule="exact"/>
                                    <w:ind w:left="-1"/>
                                  </w:pPr>
                                  <w:r>
                                    <w:t>Halstatt</w:t>
                                  </w:r>
                                  <w:r>
                                    <w:rPr>
                                      <w:spacing w:val="-8"/>
                                    </w:rPr>
                                    <w:t xml:space="preserve"> </w:t>
                                  </w:r>
                                  <w:r>
                                    <w:rPr>
                                      <w:spacing w:val="-5"/>
                                    </w:rPr>
                                    <w:t>LLC</w:t>
                                  </w:r>
                                </w:p>
                              </w:tc>
                              <w:tc>
                                <w:tcPr>
                                  <w:tcW w:w="1221" w:type="dxa"/>
                                </w:tcPr>
                                <w:p w14:paraId="0B238C91" w14:textId="77777777" w:rsidR="00A760F3" w:rsidRDefault="00A23B45">
                                  <w:pPr>
                                    <w:pStyle w:val="TableParagraph"/>
                                    <w:spacing w:line="191" w:lineRule="exact"/>
                                    <w:ind w:left="69"/>
                                    <w:rPr>
                                      <w:b/>
                                    </w:rPr>
                                  </w:pPr>
                                  <w:r>
                                    <w:rPr>
                                      <w:b/>
                                      <w:spacing w:val="-2"/>
                                    </w:rPr>
                                    <w:t>Tenant:</w:t>
                                  </w:r>
                                </w:p>
                              </w:tc>
                              <w:tc>
                                <w:tcPr>
                                  <w:tcW w:w="3398" w:type="dxa"/>
                                  <w:tcBorders>
                                    <w:bottom w:val="single" w:sz="8" w:space="0" w:color="000000"/>
                                  </w:tcBorders>
                                </w:tcPr>
                                <w:p w14:paraId="0B238C92" w14:textId="77777777" w:rsidR="00A760F3" w:rsidRDefault="00A760F3">
                                  <w:pPr>
                                    <w:pStyle w:val="TableParagraph"/>
                                    <w:ind w:left="0"/>
                                    <w:rPr>
                                      <w:rFonts w:ascii="Times New Roman"/>
                                      <w:sz w:val="12"/>
                                    </w:rPr>
                                  </w:pPr>
                                </w:p>
                              </w:tc>
                            </w:tr>
                            <w:tr w:rsidR="00A760F3" w14:paraId="0B238C98" w14:textId="77777777">
                              <w:trPr>
                                <w:trHeight w:val="431"/>
                              </w:trPr>
                              <w:tc>
                                <w:tcPr>
                                  <w:tcW w:w="1663" w:type="dxa"/>
                                </w:tcPr>
                                <w:p w14:paraId="0B238C94" w14:textId="77777777" w:rsidR="00A760F3" w:rsidRDefault="00A23B45">
                                  <w:pPr>
                                    <w:pStyle w:val="TableParagraph"/>
                                    <w:spacing w:before="176" w:line="235" w:lineRule="exact"/>
                                    <w:ind w:left="50"/>
                                    <w:rPr>
                                      <w:b/>
                                    </w:rPr>
                                  </w:pPr>
                                  <w:r>
                                    <w:rPr>
                                      <w:b/>
                                    </w:rPr>
                                    <w:t>Print</w:t>
                                  </w:r>
                                  <w:r>
                                    <w:rPr>
                                      <w:b/>
                                      <w:spacing w:val="-5"/>
                                    </w:rPr>
                                    <w:t xml:space="preserve"> </w:t>
                                  </w:r>
                                  <w:r>
                                    <w:rPr>
                                      <w:b/>
                                      <w:spacing w:val="-2"/>
                                    </w:rPr>
                                    <w:t>Name:</w:t>
                                  </w:r>
                                </w:p>
                              </w:tc>
                              <w:tc>
                                <w:tcPr>
                                  <w:tcW w:w="3727" w:type="dxa"/>
                                  <w:tcBorders>
                                    <w:bottom w:val="single" w:sz="8" w:space="0" w:color="000000"/>
                                  </w:tcBorders>
                                </w:tcPr>
                                <w:p w14:paraId="0B238C95" w14:textId="77777777" w:rsidR="00A760F3" w:rsidRDefault="00A23B45">
                                  <w:pPr>
                                    <w:pStyle w:val="TableParagraph"/>
                                    <w:spacing w:before="59"/>
                                    <w:ind w:left="114"/>
                                    <w:rPr>
                                      <w:rFonts w:ascii="Arial"/>
                                      <w:sz w:val="24"/>
                                    </w:rPr>
                                  </w:pPr>
                                  <w:r>
                                    <w:rPr>
                                      <w:rFonts w:ascii="Arial"/>
                                      <w:color w:val="0000FF"/>
                                      <w:sz w:val="24"/>
                                    </w:rPr>
                                    <w:t xml:space="preserve">Peggy </w:t>
                                  </w:r>
                                  <w:r>
                                    <w:rPr>
                                      <w:rFonts w:ascii="Arial"/>
                                      <w:color w:val="0000FF"/>
                                      <w:spacing w:val="-4"/>
                                      <w:sz w:val="24"/>
                                    </w:rPr>
                                    <w:t>Lamb</w:t>
                                  </w:r>
                                </w:p>
                              </w:tc>
                              <w:tc>
                                <w:tcPr>
                                  <w:tcW w:w="1221" w:type="dxa"/>
                                </w:tcPr>
                                <w:p w14:paraId="0B238C96" w14:textId="77777777" w:rsidR="00A760F3" w:rsidRDefault="00A23B45">
                                  <w:pPr>
                                    <w:pStyle w:val="TableParagraph"/>
                                    <w:spacing w:before="176" w:line="235" w:lineRule="exact"/>
                                    <w:ind w:left="69"/>
                                    <w:rPr>
                                      <w:b/>
                                    </w:rPr>
                                  </w:pPr>
                                  <w:r>
                                    <w:rPr>
                                      <w:b/>
                                    </w:rPr>
                                    <w:t>Print</w:t>
                                  </w:r>
                                  <w:r>
                                    <w:rPr>
                                      <w:b/>
                                      <w:spacing w:val="-5"/>
                                    </w:rPr>
                                    <w:t xml:space="preserve"> </w:t>
                                  </w:r>
                                  <w:r>
                                    <w:rPr>
                                      <w:b/>
                                      <w:spacing w:val="-2"/>
                                    </w:rPr>
                                    <w:t>Name:</w:t>
                                  </w:r>
                                </w:p>
                              </w:tc>
                              <w:tc>
                                <w:tcPr>
                                  <w:tcW w:w="3398" w:type="dxa"/>
                                  <w:tcBorders>
                                    <w:top w:val="single" w:sz="8" w:space="0" w:color="000000"/>
                                    <w:bottom w:val="single" w:sz="8" w:space="0" w:color="000000"/>
                                  </w:tcBorders>
                                </w:tcPr>
                                <w:p w14:paraId="0B238C97" w14:textId="77777777" w:rsidR="00A760F3" w:rsidRDefault="00A23B45">
                                  <w:pPr>
                                    <w:pStyle w:val="TableParagraph"/>
                                    <w:spacing w:before="173" w:line="238" w:lineRule="exact"/>
                                    <w:ind w:left="171"/>
                                    <w:rPr>
                                      <w:rFonts w:ascii="Arial"/>
                                    </w:rPr>
                                  </w:pPr>
                                  <w:r>
                                    <w:rPr>
                                      <w:rFonts w:ascii="Arial"/>
                                      <w:color w:val="0000FF"/>
                                    </w:rPr>
                                    <w:t xml:space="preserve">Anthony </w:t>
                                  </w:r>
                                  <w:r>
                                    <w:rPr>
                                      <w:rFonts w:ascii="Arial"/>
                                      <w:color w:val="0000FF"/>
                                      <w:spacing w:val="-2"/>
                                    </w:rPr>
                                    <w:t>Sideris</w:t>
                                  </w:r>
                                </w:p>
                              </w:tc>
                            </w:tr>
                            <w:tr w:rsidR="00A760F3" w14:paraId="0B238C9D" w14:textId="77777777">
                              <w:trPr>
                                <w:trHeight w:val="428"/>
                              </w:trPr>
                              <w:tc>
                                <w:tcPr>
                                  <w:tcW w:w="1663" w:type="dxa"/>
                                </w:tcPr>
                                <w:p w14:paraId="0B238C99" w14:textId="77777777" w:rsidR="00A760F3" w:rsidRDefault="00A23B45">
                                  <w:pPr>
                                    <w:pStyle w:val="TableParagraph"/>
                                    <w:spacing w:before="174" w:line="235" w:lineRule="exact"/>
                                    <w:ind w:left="50"/>
                                    <w:rPr>
                                      <w:b/>
                                    </w:rPr>
                                  </w:pPr>
                                  <w:r>
                                    <w:rPr>
                                      <w:b/>
                                      <w:spacing w:val="-2"/>
                                    </w:rPr>
                                    <w:t>Title:</w:t>
                                  </w:r>
                                </w:p>
                              </w:tc>
                              <w:tc>
                                <w:tcPr>
                                  <w:tcW w:w="3727" w:type="dxa"/>
                                  <w:tcBorders>
                                    <w:top w:val="single" w:sz="8" w:space="0" w:color="000000"/>
                                  </w:tcBorders>
                                </w:tcPr>
                                <w:p w14:paraId="0B238C9A" w14:textId="77777777" w:rsidR="00A760F3" w:rsidRDefault="00A23B45">
                                  <w:pPr>
                                    <w:pStyle w:val="TableParagraph"/>
                                    <w:tabs>
                                      <w:tab w:val="left" w:pos="3726"/>
                                    </w:tabs>
                                    <w:spacing w:before="164" w:line="268" w:lineRule="exact"/>
                                    <w:ind w:left="-1" w:right="-15"/>
                                    <w:rPr>
                                      <w:rFonts w:ascii="Arial"/>
                                      <w:sz w:val="24"/>
                                    </w:rPr>
                                  </w:pPr>
                                  <w:r>
                                    <w:rPr>
                                      <w:rFonts w:ascii="Arial"/>
                                      <w:color w:val="0000FF"/>
                                      <w:spacing w:val="80"/>
                                      <w:sz w:val="24"/>
                                      <w:u w:val="single" w:color="000000"/>
                                    </w:rPr>
                                    <w:t xml:space="preserve"> </w:t>
                                  </w:r>
                                  <w:r>
                                    <w:rPr>
                                      <w:rFonts w:ascii="Arial"/>
                                      <w:color w:val="0000FF"/>
                                      <w:spacing w:val="-2"/>
                                      <w:sz w:val="24"/>
                                      <w:u w:val="single" w:color="000000"/>
                                    </w:rPr>
                                    <w:t>Principal</w:t>
                                  </w:r>
                                  <w:r>
                                    <w:rPr>
                                      <w:rFonts w:ascii="Arial"/>
                                      <w:color w:val="0000FF"/>
                                      <w:sz w:val="24"/>
                                      <w:u w:val="single" w:color="000000"/>
                                    </w:rPr>
                                    <w:tab/>
                                  </w:r>
                                </w:p>
                              </w:tc>
                              <w:tc>
                                <w:tcPr>
                                  <w:tcW w:w="1221" w:type="dxa"/>
                                </w:tcPr>
                                <w:p w14:paraId="0B238C9B" w14:textId="77777777" w:rsidR="00A760F3" w:rsidRDefault="00A23B45">
                                  <w:pPr>
                                    <w:pStyle w:val="TableParagraph"/>
                                    <w:spacing w:before="174" w:line="235" w:lineRule="exact"/>
                                    <w:ind w:left="69"/>
                                    <w:rPr>
                                      <w:b/>
                                    </w:rPr>
                                  </w:pPr>
                                  <w:r>
                                    <w:rPr>
                                      <w:b/>
                                      <w:spacing w:val="-2"/>
                                    </w:rPr>
                                    <w:t>Title:</w:t>
                                  </w:r>
                                </w:p>
                              </w:tc>
                              <w:tc>
                                <w:tcPr>
                                  <w:tcW w:w="3398" w:type="dxa"/>
                                  <w:tcBorders>
                                    <w:top w:val="single" w:sz="8" w:space="0" w:color="000000"/>
                                    <w:bottom w:val="single" w:sz="8" w:space="0" w:color="000000"/>
                                  </w:tcBorders>
                                </w:tcPr>
                                <w:p w14:paraId="0B238C9C" w14:textId="77777777" w:rsidR="00A760F3" w:rsidRDefault="00A23B45">
                                  <w:pPr>
                                    <w:pStyle w:val="TableParagraph"/>
                                    <w:spacing w:before="76"/>
                                    <w:ind w:left="92" w:right="-58"/>
                                    <w:rPr>
                                      <w:rFonts w:ascii="Arial"/>
                                    </w:rPr>
                                  </w:pPr>
                                  <w:r>
                                    <w:rPr>
                                      <w:rFonts w:ascii="Arial"/>
                                      <w:color w:val="0000FF"/>
                                    </w:rPr>
                                    <w:t xml:space="preserve">Sr Associate for Insite Real </w:t>
                                  </w:r>
                                  <w:r>
                                    <w:rPr>
                                      <w:rFonts w:ascii="Arial"/>
                                      <w:color w:val="0000FF"/>
                                      <w:spacing w:val="-2"/>
                                    </w:rPr>
                                    <w:t>Estate</w:t>
                                  </w:r>
                                </w:p>
                              </w:tc>
                            </w:tr>
                            <w:tr w:rsidR="00A760F3" w14:paraId="0B238CA2" w14:textId="77777777">
                              <w:trPr>
                                <w:trHeight w:val="407"/>
                              </w:trPr>
                              <w:tc>
                                <w:tcPr>
                                  <w:tcW w:w="1663" w:type="dxa"/>
                                </w:tcPr>
                                <w:p w14:paraId="0B238C9E" w14:textId="77777777" w:rsidR="00A760F3" w:rsidRDefault="00A23B45">
                                  <w:pPr>
                                    <w:pStyle w:val="TableParagraph"/>
                                    <w:spacing w:before="176" w:line="211" w:lineRule="exact"/>
                                    <w:ind w:left="50"/>
                                    <w:rPr>
                                      <w:b/>
                                    </w:rPr>
                                  </w:pPr>
                                  <w:r>
                                    <w:rPr>
                                      <w:b/>
                                      <w:spacing w:val="-2"/>
                                    </w:rPr>
                                    <w:t>Date:</w:t>
                                  </w:r>
                                </w:p>
                              </w:tc>
                              <w:tc>
                                <w:tcPr>
                                  <w:tcW w:w="3727" w:type="dxa"/>
                                </w:tcPr>
                                <w:p w14:paraId="0B238C9F" w14:textId="77777777" w:rsidR="00A760F3" w:rsidRDefault="00A23B45">
                                  <w:pPr>
                                    <w:pStyle w:val="TableParagraph"/>
                                    <w:tabs>
                                      <w:tab w:val="left" w:pos="270"/>
                                      <w:tab w:val="left" w:pos="3726"/>
                                    </w:tabs>
                                    <w:spacing w:before="149" w:line="238" w:lineRule="exact"/>
                                    <w:ind w:left="-1" w:right="-15"/>
                                    <w:rPr>
                                      <w:rFonts w:ascii="Arial"/>
                                      <w:sz w:val="24"/>
                                    </w:rPr>
                                  </w:pPr>
                                  <w:r>
                                    <w:rPr>
                                      <w:rFonts w:ascii="Arial"/>
                                      <w:color w:val="0000FF"/>
                                      <w:sz w:val="24"/>
                                      <w:u w:val="single" w:color="000000"/>
                                    </w:rPr>
                                    <w:tab/>
                                  </w:r>
                                  <w:r>
                                    <w:rPr>
                                      <w:rFonts w:ascii="Arial"/>
                                      <w:color w:val="0000FF"/>
                                      <w:spacing w:val="-2"/>
                                      <w:sz w:val="24"/>
                                      <w:u w:val="single" w:color="000000"/>
                                    </w:rPr>
                                    <w:t>6/30/23</w:t>
                                  </w:r>
                                  <w:r>
                                    <w:rPr>
                                      <w:rFonts w:ascii="Arial"/>
                                      <w:color w:val="0000FF"/>
                                      <w:sz w:val="24"/>
                                      <w:u w:val="single" w:color="000000"/>
                                    </w:rPr>
                                    <w:tab/>
                                  </w:r>
                                </w:p>
                              </w:tc>
                              <w:tc>
                                <w:tcPr>
                                  <w:tcW w:w="1221" w:type="dxa"/>
                                </w:tcPr>
                                <w:p w14:paraId="0B238CA0" w14:textId="77777777" w:rsidR="00A760F3" w:rsidRDefault="00A23B45">
                                  <w:pPr>
                                    <w:pStyle w:val="TableParagraph"/>
                                    <w:spacing w:before="176" w:line="211" w:lineRule="exact"/>
                                    <w:ind w:left="69"/>
                                    <w:rPr>
                                      <w:b/>
                                    </w:rPr>
                                  </w:pPr>
                                  <w:r>
                                    <w:rPr>
                                      <w:b/>
                                      <w:spacing w:val="-2"/>
                                    </w:rPr>
                                    <w:t>Date:</w:t>
                                  </w:r>
                                </w:p>
                              </w:tc>
                              <w:tc>
                                <w:tcPr>
                                  <w:tcW w:w="3398" w:type="dxa"/>
                                  <w:tcBorders>
                                    <w:top w:val="single" w:sz="8" w:space="0" w:color="000000"/>
                                    <w:bottom w:val="single" w:sz="8" w:space="0" w:color="000000"/>
                                  </w:tcBorders>
                                </w:tcPr>
                                <w:p w14:paraId="0B238CA1" w14:textId="77777777" w:rsidR="00A760F3" w:rsidRDefault="00A23B45">
                                  <w:pPr>
                                    <w:pStyle w:val="TableParagraph"/>
                                    <w:spacing w:before="120"/>
                                    <w:ind w:left="348"/>
                                    <w:rPr>
                                      <w:rFonts w:ascii="Arial"/>
                                    </w:rPr>
                                  </w:pPr>
                                  <w:r>
                                    <w:rPr>
                                      <w:rFonts w:ascii="Arial"/>
                                      <w:color w:val="0000FF"/>
                                      <w:spacing w:val="-2"/>
                                    </w:rPr>
                                    <w:t>6/30/23</w:t>
                                  </w:r>
                                </w:p>
                              </w:tc>
                            </w:tr>
                          </w:tbl>
                          <w:p w14:paraId="0B238CA3" w14:textId="77777777" w:rsidR="00A760F3" w:rsidRDefault="00A760F3">
                            <w:pPr>
                              <w:pStyle w:val="BodyText"/>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2" o:spid="_x0000_s1026" type="#_x0000_t202" style="position:absolute;left:0;text-align:left;margin-left:49.45pt;margin-top:24.55pt;width:506.5pt;height:77.8pt;z-index:157301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" filled="f" stroked="f">
                <v:path arrowok="t"/>
                <v:textbox inset="0,0,0,0">
                  <w:txbxContent>
                    <w:tbl>
                      <w:tblPr>
                        <w:tblW w:w="0" w:type="auto"/>
                        <w:tblInd w:w="67" w:type="dxa"/>
                        <w:tblLayout w:type="fixed"/>
                        <w:tblCellMar>
                          <w:left w:w="0" w:type="dxa"/>
                          <w:right w:w="0" w:type="dxa"/>
                        </w:tblCellMar>
                        <w:tblLook w:val="01E0" w:firstRow="1" w:lastRow="1" w:firstColumn="1" w:lastColumn="1" w:noHBand="0" w:noVBand="0"/>
                      </w:tblPr>
                      <w:tblGrid>
                        <w:gridCol w:w="1663"/>
                        <w:gridCol w:w="3727"/>
                        <w:gridCol w:w="1221"/>
                        <w:gridCol w:w="3398"/>
                      </w:tblGrid>
                      <w:tr w:rsidR="00A760F3" w14:paraId="0B238C93" w14:textId="77777777">
                        <w:trPr>
                          <w:trHeight w:val="210"/>
                        </w:trPr>
                        <w:tc>
                          <w:tcPr>
                            <w:tcW w:w="1663" w:type="dxa"/>
                          </w:tcPr>
                          <w:p w14:paraId="0B238C8F" w14:textId="77777777" w:rsidR="00A760F3" w:rsidRDefault="00A23B45">
                            <w:pPr>
                              <w:pStyle w:val="TableParagraph"/>
                              <w:spacing w:line="191" w:lineRule="exact"/>
                              <w:ind w:left="50"/>
                              <w:rPr>
                                <w:b/>
                              </w:rPr>
                            </w:pPr>
                            <w:r>
                              <w:rPr>
                                <w:b/>
                                <w:spacing w:val="-2"/>
                              </w:rPr>
                              <w:t>Landlord:</w:t>
                            </w:r>
                          </w:p>
                        </w:tc>
                        <w:tc>
                          <w:tcPr>
                            <w:tcW w:w="3727" w:type="dxa"/>
                          </w:tcPr>
                          <w:p w14:paraId="0B238C90" w14:textId="77777777" w:rsidR="00A760F3" w:rsidRDefault="00A23B45">
                            <w:pPr>
                              <w:pStyle w:val="TableParagraph"/>
                              <w:spacing w:line="191" w:lineRule="exact"/>
                              <w:ind w:left="-1"/>
                            </w:pPr>
                            <w:r>
                              <w:t>Halstatt</w:t>
                            </w:r>
                            <w:r>
                              <w:rPr>
                                <w:spacing w:val="-8"/>
                              </w:rPr>
                              <w:t xml:space="preserve"> </w:t>
                            </w:r>
                            <w:r>
                              <w:rPr>
                                <w:spacing w:val="-5"/>
                              </w:rPr>
                              <w:t>LLC</w:t>
                            </w:r>
                          </w:p>
                        </w:tc>
                        <w:tc>
                          <w:tcPr>
                            <w:tcW w:w="1221" w:type="dxa"/>
                          </w:tcPr>
                          <w:p w14:paraId="0B238C91" w14:textId="77777777" w:rsidR="00A760F3" w:rsidRDefault="00A23B45">
                            <w:pPr>
                              <w:pStyle w:val="TableParagraph"/>
                              <w:spacing w:line="191" w:lineRule="exact"/>
                              <w:ind w:left="69"/>
                              <w:rPr>
                                <w:b/>
                              </w:rPr>
                            </w:pPr>
                            <w:r>
                              <w:rPr>
                                <w:b/>
                                <w:spacing w:val="-2"/>
                              </w:rPr>
                              <w:t>Tenant:</w:t>
                            </w:r>
                          </w:p>
                        </w:tc>
                        <w:tc>
                          <w:tcPr>
                            <w:tcW w:w="3398" w:type="dxa"/>
                            <w:tcBorders>
                              <w:bottom w:val="single" w:sz="8" w:space="0" w:color="000000"/>
                            </w:tcBorders>
                          </w:tcPr>
                          <w:p w14:paraId="0B238C92" w14:textId="77777777" w:rsidR="00A760F3" w:rsidRDefault="00A760F3">
                            <w:pPr>
                              <w:pStyle w:val="TableParagraph"/>
                              <w:ind w:left="0"/>
                              <w:rPr>
                                <w:rFonts w:ascii="Times New Roman"/>
                                <w:sz w:val="12"/>
                              </w:rPr>
                            </w:pPr>
                          </w:p>
                        </w:tc>
                      </w:tr>
                      <w:tr w:rsidR="00A760F3" w14:paraId="0B238C98" w14:textId="77777777">
                        <w:trPr>
                          <w:trHeight w:val="431"/>
                        </w:trPr>
                        <w:tc>
                          <w:tcPr>
                            <w:tcW w:w="1663" w:type="dxa"/>
                          </w:tcPr>
                          <w:p w14:paraId="0B238C94" w14:textId="77777777" w:rsidR="00A760F3" w:rsidRDefault="00A23B45">
                            <w:pPr>
                              <w:pStyle w:val="TableParagraph"/>
                              <w:spacing w:before="176" w:line="235" w:lineRule="exact"/>
                              <w:ind w:left="50"/>
                              <w:rPr>
                                <w:b/>
                              </w:rPr>
                            </w:pPr>
                            <w:r>
                              <w:rPr>
                                <w:b/>
                              </w:rPr>
                              <w:t>Print</w:t>
                            </w:r>
                            <w:r>
                              <w:rPr>
                                <w:b/>
                                <w:spacing w:val="-5"/>
                              </w:rPr>
                              <w:t xml:space="preserve"> </w:t>
                            </w:r>
                            <w:r>
                              <w:rPr>
                                <w:b/>
                                <w:spacing w:val="-2"/>
                              </w:rPr>
                              <w:t>Name:</w:t>
                            </w:r>
                          </w:p>
                        </w:tc>
                        <w:tc>
                          <w:tcPr>
                            <w:tcW w:w="3727" w:type="dxa"/>
                            <w:tcBorders>
                              <w:bottom w:val="single" w:sz="8" w:space="0" w:color="000000"/>
                            </w:tcBorders>
                          </w:tcPr>
                          <w:p w14:paraId="0B238C95" w14:textId="77777777" w:rsidR="00A760F3" w:rsidRDefault="00A23B45">
                            <w:pPr>
                              <w:pStyle w:val="TableParagraph"/>
                              <w:spacing w:before="59"/>
                              <w:ind w:left="114"/>
                              <w:rPr>
                                <w:rFonts w:ascii="Arial"/>
                                <w:sz w:val="24"/>
                              </w:rPr>
                            </w:pPr>
                            <w:r>
                              <w:rPr>
                                <w:rFonts w:ascii="Arial"/>
                                <w:color w:val="0000FF"/>
                                <w:sz w:val="24"/>
                              </w:rPr>
                              <w:t xml:space="preserve">Peggy </w:t>
                            </w:r>
                            <w:r>
                              <w:rPr>
                                <w:rFonts w:ascii="Arial"/>
                                <w:color w:val="0000FF"/>
                                <w:spacing w:val="-4"/>
                                <w:sz w:val="24"/>
                              </w:rPr>
                              <w:t>Lamb</w:t>
                            </w:r>
                          </w:p>
                        </w:tc>
                        <w:tc>
                          <w:tcPr>
                            <w:tcW w:w="1221" w:type="dxa"/>
                          </w:tcPr>
                          <w:p w14:paraId="0B238C96" w14:textId="77777777" w:rsidR="00A760F3" w:rsidRDefault="00A23B45">
                            <w:pPr>
                              <w:pStyle w:val="TableParagraph"/>
                              <w:spacing w:before="176" w:line="235" w:lineRule="exact"/>
                              <w:ind w:left="69"/>
                              <w:rPr>
                                <w:b/>
                              </w:rPr>
                            </w:pPr>
                            <w:r>
                              <w:rPr>
                                <w:b/>
                              </w:rPr>
                              <w:t>Print</w:t>
                            </w:r>
                            <w:r>
                              <w:rPr>
                                <w:b/>
                                <w:spacing w:val="-5"/>
                              </w:rPr>
                              <w:t xml:space="preserve"> </w:t>
                            </w:r>
                            <w:r>
                              <w:rPr>
                                <w:b/>
                                <w:spacing w:val="-2"/>
                              </w:rPr>
                              <w:t>Name:</w:t>
                            </w:r>
                          </w:p>
                        </w:tc>
                        <w:tc>
                          <w:tcPr>
                            <w:tcW w:w="3398" w:type="dxa"/>
                            <w:tcBorders>
                              <w:top w:val="single" w:sz="8" w:space="0" w:color="000000"/>
                              <w:bottom w:val="single" w:sz="8" w:space="0" w:color="000000"/>
                            </w:tcBorders>
                          </w:tcPr>
                          <w:p w14:paraId="0B238C97" w14:textId="77777777" w:rsidR="00A760F3" w:rsidRDefault="00A23B45">
                            <w:pPr>
                              <w:pStyle w:val="TableParagraph"/>
                              <w:spacing w:before="173" w:line="238" w:lineRule="exact"/>
                              <w:ind w:left="171"/>
                              <w:rPr>
                                <w:rFonts w:ascii="Arial"/>
                              </w:rPr>
                            </w:pPr>
                            <w:r>
                              <w:rPr>
                                <w:rFonts w:ascii="Arial"/>
                                <w:color w:val="0000FF"/>
                              </w:rPr>
                              <w:t xml:space="preserve">Anthony </w:t>
                            </w:r>
                            <w:r>
                              <w:rPr>
                                <w:rFonts w:ascii="Arial"/>
                                <w:color w:val="0000FF"/>
                                <w:spacing w:val="-2"/>
                              </w:rPr>
                              <w:t>Sideris</w:t>
                            </w:r>
                          </w:p>
                        </w:tc>
                      </w:tr>
                      <w:tr w:rsidR="00A760F3" w14:paraId="0B238C9D" w14:textId="77777777">
                        <w:trPr>
                          <w:trHeight w:val="428"/>
                        </w:trPr>
                        <w:tc>
                          <w:tcPr>
                            <w:tcW w:w="1663" w:type="dxa"/>
                          </w:tcPr>
                          <w:p w14:paraId="0B238C99" w14:textId="77777777" w:rsidR="00A760F3" w:rsidRDefault="00A23B45">
                            <w:pPr>
                              <w:pStyle w:val="TableParagraph"/>
                              <w:spacing w:before="174" w:line="235" w:lineRule="exact"/>
                              <w:ind w:left="50"/>
                              <w:rPr>
                                <w:b/>
                              </w:rPr>
                            </w:pPr>
                            <w:r>
                              <w:rPr>
                                <w:b/>
                                <w:spacing w:val="-2"/>
                              </w:rPr>
                              <w:t>Title:</w:t>
                            </w:r>
                          </w:p>
                        </w:tc>
                        <w:tc>
                          <w:tcPr>
                            <w:tcW w:w="3727" w:type="dxa"/>
                            <w:tcBorders>
                              <w:top w:val="single" w:sz="8" w:space="0" w:color="000000"/>
                            </w:tcBorders>
                          </w:tcPr>
                          <w:p w14:paraId="0B238C9A" w14:textId="77777777" w:rsidR="00A760F3" w:rsidRDefault="00A23B45">
                            <w:pPr>
                              <w:pStyle w:val="TableParagraph"/>
                              <w:tabs>
                                <w:tab w:val="left" w:pos="3726"/>
                              </w:tabs>
                              <w:spacing w:before="164" w:line="268" w:lineRule="exact"/>
                              <w:ind w:left="-1" w:right="-15"/>
                              <w:rPr>
                                <w:rFonts w:ascii="Arial"/>
                                <w:sz w:val="24"/>
                              </w:rPr>
                            </w:pPr>
                            <w:r>
                              <w:rPr>
                                <w:rFonts w:ascii="Arial"/>
                                <w:color w:val="0000FF"/>
                                <w:spacing w:val="80"/>
                                <w:sz w:val="24"/>
                                <w:u w:val="single" w:color="000000"/>
                              </w:rPr>
                              <w:t xml:space="preserve"> </w:t>
                            </w:r>
                            <w:r>
                              <w:rPr>
                                <w:rFonts w:ascii="Arial"/>
                                <w:color w:val="0000FF"/>
                                <w:spacing w:val="-2"/>
                                <w:sz w:val="24"/>
                                <w:u w:val="single" w:color="000000"/>
                              </w:rPr>
                              <w:t>Principal</w:t>
                            </w:r>
                            <w:r>
                              <w:rPr>
                                <w:rFonts w:ascii="Arial"/>
                                <w:color w:val="0000FF"/>
                                <w:sz w:val="24"/>
                                <w:u w:val="single" w:color="000000"/>
                              </w:rPr>
                              <w:tab/>
                            </w:r>
                          </w:p>
                        </w:tc>
                        <w:tc>
                          <w:tcPr>
                            <w:tcW w:w="1221" w:type="dxa"/>
                          </w:tcPr>
                          <w:p w14:paraId="0B238C9B" w14:textId="77777777" w:rsidR="00A760F3" w:rsidRDefault="00A23B45">
                            <w:pPr>
                              <w:pStyle w:val="TableParagraph"/>
                              <w:spacing w:before="174" w:line="235" w:lineRule="exact"/>
                              <w:ind w:left="69"/>
                              <w:rPr>
                                <w:b/>
                              </w:rPr>
                            </w:pPr>
                            <w:r>
                              <w:rPr>
                                <w:b/>
                                <w:spacing w:val="-2"/>
                              </w:rPr>
                              <w:t>Title:</w:t>
                            </w:r>
                          </w:p>
                        </w:tc>
                        <w:tc>
                          <w:tcPr>
                            <w:tcW w:w="3398" w:type="dxa"/>
                            <w:tcBorders>
                              <w:top w:val="single" w:sz="8" w:space="0" w:color="000000"/>
                              <w:bottom w:val="single" w:sz="8" w:space="0" w:color="000000"/>
                            </w:tcBorders>
                          </w:tcPr>
                          <w:p w14:paraId="0B238C9C" w14:textId="77777777" w:rsidR="00A760F3" w:rsidRDefault="00A23B45">
                            <w:pPr>
                              <w:pStyle w:val="TableParagraph"/>
                              <w:spacing w:before="76"/>
                              <w:ind w:left="92" w:right="-58"/>
                              <w:rPr>
                                <w:rFonts w:ascii="Arial"/>
                              </w:rPr>
                            </w:pPr>
                            <w:r>
                              <w:rPr>
                                <w:rFonts w:ascii="Arial"/>
                                <w:color w:val="0000FF"/>
                              </w:rPr>
                              <w:t xml:space="preserve">Sr Associate for Insite Real </w:t>
                            </w:r>
                            <w:r>
                              <w:rPr>
                                <w:rFonts w:ascii="Arial"/>
                                <w:color w:val="0000FF"/>
                                <w:spacing w:val="-2"/>
                              </w:rPr>
                              <w:t>Estate</w:t>
                            </w:r>
                          </w:p>
                        </w:tc>
                      </w:tr>
                      <w:tr w:rsidR="00A760F3" w14:paraId="0B238CA2" w14:textId="77777777">
                        <w:trPr>
                          <w:trHeight w:val="407"/>
                        </w:trPr>
                        <w:tc>
                          <w:tcPr>
                            <w:tcW w:w="1663" w:type="dxa"/>
                          </w:tcPr>
                          <w:p w14:paraId="0B238C9E" w14:textId="77777777" w:rsidR="00A760F3" w:rsidRDefault="00A23B45">
                            <w:pPr>
                              <w:pStyle w:val="TableParagraph"/>
                              <w:spacing w:before="176" w:line="211" w:lineRule="exact"/>
                              <w:ind w:left="50"/>
                              <w:rPr>
                                <w:b/>
                              </w:rPr>
                            </w:pPr>
                            <w:r>
                              <w:rPr>
                                <w:b/>
                                <w:spacing w:val="-2"/>
                              </w:rPr>
                              <w:t>Date:</w:t>
                            </w:r>
                          </w:p>
                        </w:tc>
                        <w:tc>
                          <w:tcPr>
                            <w:tcW w:w="3727" w:type="dxa"/>
                          </w:tcPr>
                          <w:p w14:paraId="0B238C9F" w14:textId="77777777" w:rsidR="00A760F3" w:rsidRDefault="00A23B45">
                            <w:pPr>
                              <w:pStyle w:val="TableParagraph"/>
                              <w:tabs>
                                <w:tab w:val="left" w:pos="270"/>
                                <w:tab w:val="left" w:pos="3726"/>
                              </w:tabs>
                              <w:spacing w:before="149" w:line="238" w:lineRule="exact"/>
                              <w:ind w:left="-1" w:right="-15"/>
                              <w:rPr>
                                <w:rFonts w:ascii="Arial"/>
                                <w:sz w:val="24"/>
                              </w:rPr>
                            </w:pPr>
                            <w:r>
                              <w:rPr>
                                <w:rFonts w:ascii="Arial"/>
                                <w:color w:val="0000FF"/>
                                <w:sz w:val="24"/>
                                <w:u w:val="single" w:color="000000"/>
                              </w:rPr>
                              <w:tab/>
                            </w:r>
                            <w:r>
                              <w:rPr>
                                <w:rFonts w:ascii="Arial"/>
                                <w:color w:val="0000FF"/>
                                <w:spacing w:val="-2"/>
                                <w:sz w:val="24"/>
                                <w:u w:val="single" w:color="000000"/>
                              </w:rPr>
                              <w:t>6/30/23</w:t>
                            </w:r>
                            <w:r>
                              <w:rPr>
                                <w:rFonts w:ascii="Arial"/>
                                <w:color w:val="0000FF"/>
                                <w:sz w:val="24"/>
                                <w:u w:val="single" w:color="000000"/>
                              </w:rPr>
                              <w:tab/>
                            </w:r>
                          </w:p>
                        </w:tc>
                        <w:tc>
                          <w:tcPr>
                            <w:tcW w:w="1221" w:type="dxa"/>
                          </w:tcPr>
                          <w:p w14:paraId="0B238CA0" w14:textId="77777777" w:rsidR="00A760F3" w:rsidRDefault="00A23B45">
                            <w:pPr>
                              <w:pStyle w:val="TableParagraph"/>
                              <w:spacing w:before="176" w:line="211" w:lineRule="exact"/>
                              <w:ind w:left="69"/>
                              <w:rPr>
                                <w:b/>
                              </w:rPr>
                            </w:pPr>
                            <w:r>
                              <w:rPr>
                                <w:b/>
                                <w:spacing w:val="-2"/>
                              </w:rPr>
                              <w:t>Date:</w:t>
                            </w:r>
                          </w:p>
                        </w:tc>
                        <w:tc>
                          <w:tcPr>
                            <w:tcW w:w="3398" w:type="dxa"/>
                            <w:tcBorders>
                              <w:top w:val="single" w:sz="8" w:space="0" w:color="000000"/>
                              <w:bottom w:val="single" w:sz="8" w:space="0" w:color="000000"/>
                            </w:tcBorders>
                          </w:tcPr>
                          <w:p w14:paraId="0B238CA1" w14:textId="77777777" w:rsidR="00A760F3" w:rsidRDefault="00A23B45">
                            <w:pPr>
                              <w:pStyle w:val="TableParagraph"/>
                              <w:spacing w:before="120"/>
                              <w:ind w:left="348"/>
                              <w:rPr>
                                <w:rFonts w:ascii="Arial"/>
                              </w:rPr>
                            </w:pPr>
                            <w:r>
                              <w:rPr>
                                <w:rFonts w:ascii="Arial"/>
                                <w:color w:val="0000FF"/>
                                <w:spacing w:val="-2"/>
                              </w:rPr>
                              <w:t>6/30/23</w:t>
                            </w:r>
                          </w:p>
                        </w:tc>
                      </w:tr>
                    </w:tbl>
                    <w:p w14:paraId="0B238CA3" w14:textId="77777777" w:rsidR="00A760F3" w:rsidRDefault="00A760F3">
                      <w:pPr>
                        <w:pStyle w:val="BodyText"/>
                      </w:pPr>
                    </w:p>
                  </w:txbxContent>
                </v:textbox>
                <w10:wrap anchorx="page"/>
              </v:shape>
            </w:pict>
          </mc:Fallback>
        </mc:AlternateContent>
      </w:r>
      <w:r>
        <w:rPr>
          <w:rFonts w:ascii="Arial"/>
          <w:color w:val="0000FF"/>
        </w:rPr>
        <w:t>Insite</w:t>
      </w:r>
      <w:r>
        <w:rPr>
          <w:rFonts w:ascii="Arial"/>
          <w:color w:val="0000FF"/>
          <w:spacing w:val="-8"/>
        </w:rPr>
        <w:t xml:space="preserve"> </w:t>
      </w:r>
      <w:r>
        <w:rPr>
          <w:rFonts w:ascii="Arial"/>
          <w:color w:val="0000FF"/>
        </w:rPr>
        <w:t>Real</w:t>
      </w:r>
      <w:r>
        <w:rPr>
          <w:rFonts w:ascii="Arial"/>
          <w:color w:val="0000FF"/>
          <w:spacing w:val="-8"/>
        </w:rPr>
        <w:t xml:space="preserve"> </w:t>
      </w:r>
      <w:r>
        <w:rPr>
          <w:rFonts w:ascii="Arial"/>
          <w:color w:val="0000FF"/>
        </w:rPr>
        <w:t>Estate,</w:t>
      </w:r>
      <w:r>
        <w:rPr>
          <w:rFonts w:ascii="Arial"/>
          <w:color w:val="0000FF"/>
          <w:spacing w:val="-8"/>
        </w:rPr>
        <w:t xml:space="preserve"> </w:t>
      </w:r>
      <w:r>
        <w:rPr>
          <w:rFonts w:ascii="Arial"/>
          <w:color w:val="0000FF"/>
        </w:rPr>
        <w:t>Representing Starbucks Corporation</w:t>
      </w:r>
    </w:p>
    <w:p w14:paraId="0B238BD4" w14:textId="77777777" w:rsidR="00A760F3" w:rsidRDefault="00A760F3">
      <w:pPr>
        <w:spacing w:line="249" w:lineRule="auto"/>
        <w:rPr>
          <w:rFonts w:ascii="Arial"/>
        </w:rPr>
        <w:sectPr w:rsidR="00A760F3" w:rsidSect="00417544">
          <w:type w:val="continuous"/>
          <w:pgSz w:w="12240" w:h="15840"/>
          <w:pgMar w:top="1460" w:right="980" w:bottom="1040" w:left="940" w:header="727" w:footer="828" w:gutter="0"/>
          <w:cols w:space="720"/>
        </w:sectPr>
      </w:pPr>
    </w:p>
    <w:p w14:paraId="0B238BD5" w14:textId="77777777" w:rsidR="00A760F3" w:rsidRDefault="00A23B45">
      <w:pPr>
        <w:pStyle w:val="BodyText"/>
        <w:spacing w:before="10"/>
        <w:rPr>
          <w:rFonts w:ascii="Arial"/>
          <w:sz w:val="13"/>
        </w:rPr>
      </w:pPr>
      <w:r>
        <w:rPr>
          <w:noProof/>
        </w:rPr>
        <w:lastRenderedPageBreak/>
        <mc:AlternateContent>
          <mc:Choice Requires="wps">
            <w:drawing>
              <wp:anchor distT="0" distB="0" distL="0" distR="0" simplePos="0" relativeHeight="15731200" behindDoc="0" locked="0" layoutInCell="1" allowOverlap="1" wp14:anchorId="0B238BE1" wp14:editId="0B238BE2">
                <wp:simplePos x="0" y="0"/>
                <wp:positionH relativeFrom="page">
                  <wp:posOffset>5577912</wp:posOffset>
                </wp:positionH>
                <wp:positionV relativeFrom="page">
                  <wp:posOffset>9584287</wp:posOffset>
                </wp:positionV>
                <wp:extent cx="635635" cy="1270"/>
                <wp:effectExtent l="0" t="0" r="0" b="0"/>
                <wp:wrapNone/>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635" cy="1270"/>
                        </a:xfrm>
                        <a:custGeom>
                          <a:avLst/>
                          <a:gdLst/>
                          <a:ahLst/>
                          <a:cxnLst/>
                          <a:rect l="l" t="t" r="r" b="b"/>
                          <a:pathLst>
                            <a:path w="635635">
                              <a:moveTo>
                                <a:pt x="0" y="0"/>
                              </a:moveTo>
                              <a:lnTo>
                                <a:pt x="140153" y="0"/>
                              </a:lnTo>
                            </a:path>
                            <a:path w="635635">
                              <a:moveTo>
                                <a:pt x="141696" y="0"/>
                              </a:moveTo>
                              <a:lnTo>
                                <a:pt x="635371"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748A44" id="Graphic 79" o:spid="_x0000_s1026" style="position:absolute;margin-left:439.2pt;margin-top:754.65pt;width:50.05pt;height:.1pt;z-index:15731200;visibility:visible;mso-wrap-style:square;mso-wrap-distance-left:0;mso-wrap-distance-top:0;mso-wrap-distance-right:0;mso-wrap-distance-bottom:0;mso-position-horizontal:absolute;mso-position-horizontal-relative:page;mso-position-vertical:absolute;mso-position-vertical-relative:page;v-text-anchor:top" coordsize="635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" path="m,l140153,em141696,l635371,e" filled="f" strokeweight=".22133mm">
                <v:path arrowok="t"/>
                <w10:wrap anchorx="page" anchory="page"/>
              </v:shape>
            </w:pict>
          </mc:Fallback>
        </mc:AlternateContent>
      </w:r>
      <w:r>
        <w:rPr>
          <w:noProof/>
        </w:rPr>
        <mc:AlternateContent>
          <mc:Choice Requires="wps">
            <w:drawing>
              <wp:anchor distT="0" distB="0" distL="0" distR="0" simplePos="0" relativeHeight="15731712" behindDoc="0" locked="0" layoutInCell="1" allowOverlap="1" wp14:anchorId="0B238BE3" wp14:editId="0B238BE4">
                <wp:simplePos x="0" y="0"/>
                <wp:positionH relativeFrom="page">
                  <wp:posOffset>6319955</wp:posOffset>
                </wp:positionH>
                <wp:positionV relativeFrom="page">
                  <wp:posOffset>9584287</wp:posOffset>
                </wp:positionV>
                <wp:extent cx="563880" cy="1270"/>
                <wp:effectExtent l="0" t="0" r="0" b="0"/>
                <wp:wrapNone/>
                <wp:docPr id="80" name="Graphic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880" cy="1270"/>
                        </a:xfrm>
                        <a:custGeom>
                          <a:avLst/>
                          <a:gdLst/>
                          <a:ahLst/>
                          <a:cxnLst/>
                          <a:rect l="l" t="t" r="r" b="b"/>
                          <a:pathLst>
                            <a:path w="563880">
                              <a:moveTo>
                                <a:pt x="0" y="0"/>
                              </a:moveTo>
                              <a:lnTo>
                                <a:pt x="563698"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72CE0E" id="Graphic 80" o:spid="_x0000_s1026" style="position:absolute;margin-left:497.65pt;margin-top:754.65pt;width:44.4pt;height:.1pt;z-index:15731712;visibility:visible;mso-wrap-style:square;mso-wrap-distance-left:0;mso-wrap-distance-top:0;mso-wrap-distance-right:0;mso-wrap-distance-bottom:0;mso-position-horizontal:absolute;mso-position-horizontal-relative:page;mso-position-vertical:absolute;mso-position-vertical-relative:page;v-text-anchor:top" coordsize="563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" path="m,l563698,e" filled="f" strokeweight=".22133mm">
                <v:path arrowok="t"/>
                <w10:wrap anchorx="page" anchory="page"/>
              </v:shape>
            </w:pict>
          </mc:Fallback>
        </mc:AlternateContent>
      </w:r>
    </w:p>
    <w:p w14:paraId="0B238BD6" w14:textId="77777777" w:rsidR="00A760F3" w:rsidRDefault="00A23B45">
      <w:pPr>
        <w:spacing w:before="94" w:line="252" w:lineRule="exact"/>
        <w:ind w:left="3162" w:right="3121"/>
        <w:jc w:val="center"/>
        <w:rPr>
          <w:rFonts w:ascii="Arial"/>
          <w:b/>
        </w:rPr>
      </w:pPr>
      <w:r>
        <w:rPr>
          <w:rFonts w:ascii="Arial"/>
          <w:b/>
        </w:rPr>
        <w:t>Exhibit</w:t>
      </w:r>
      <w:r>
        <w:rPr>
          <w:rFonts w:ascii="Arial"/>
          <w:b/>
          <w:spacing w:val="-3"/>
        </w:rPr>
        <w:t xml:space="preserve"> </w:t>
      </w:r>
      <w:r>
        <w:rPr>
          <w:rFonts w:ascii="Arial"/>
          <w:b/>
          <w:spacing w:val="-10"/>
        </w:rPr>
        <w:t>D</w:t>
      </w:r>
    </w:p>
    <w:p w14:paraId="0B238BD7" w14:textId="77777777" w:rsidR="00A760F3" w:rsidRDefault="00A23B45">
      <w:pPr>
        <w:spacing w:line="252" w:lineRule="exact"/>
        <w:ind w:left="3163" w:right="3121"/>
        <w:jc w:val="center"/>
        <w:rPr>
          <w:rFonts w:ascii="Arial"/>
          <w:b/>
        </w:rPr>
      </w:pPr>
      <w:r>
        <w:rPr>
          <w:rFonts w:ascii="Arial"/>
          <w:b/>
        </w:rPr>
        <w:t>Proposed</w:t>
      </w:r>
      <w:r>
        <w:rPr>
          <w:rFonts w:ascii="Arial"/>
          <w:b/>
          <w:spacing w:val="-8"/>
        </w:rPr>
        <w:t xml:space="preserve"> </w:t>
      </w:r>
      <w:r>
        <w:rPr>
          <w:rFonts w:ascii="Arial"/>
          <w:b/>
        </w:rPr>
        <w:t>Redesigned</w:t>
      </w:r>
      <w:r>
        <w:rPr>
          <w:rFonts w:ascii="Arial"/>
          <w:b/>
          <w:spacing w:val="-10"/>
        </w:rPr>
        <w:t xml:space="preserve"> </w:t>
      </w:r>
      <w:r>
        <w:rPr>
          <w:rFonts w:ascii="Arial"/>
          <w:b/>
        </w:rPr>
        <w:t>Monument</w:t>
      </w:r>
      <w:r>
        <w:rPr>
          <w:rFonts w:ascii="Arial"/>
          <w:b/>
          <w:spacing w:val="-5"/>
        </w:rPr>
        <w:t xml:space="preserve"> </w:t>
      </w:r>
      <w:r>
        <w:rPr>
          <w:rFonts w:ascii="Arial"/>
          <w:b/>
          <w:spacing w:val="-4"/>
        </w:rPr>
        <w:t>Sign</w:t>
      </w:r>
    </w:p>
    <w:p w14:paraId="0B238BD8" w14:textId="67A80F34" w:rsidR="00A760F3" w:rsidRDefault="00A447CF">
      <w:pPr>
        <w:pStyle w:val="BodyText"/>
        <w:spacing w:before="10"/>
        <w:rPr>
          <w:rFonts w:ascii="Arial"/>
          <w:b/>
          <w:sz w:val="19"/>
        </w:rPr>
      </w:pPr>
      <w:r>
        <w:rPr>
          <w:noProof/>
        </w:rPr>
        <w:drawing>
          <wp:anchor distT="0" distB="0" distL="0" distR="0" simplePos="0" relativeHeight="251657216" behindDoc="1" locked="0" layoutInCell="1" allowOverlap="1" wp14:anchorId="0B238BE5" wp14:editId="393BF8A9">
            <wp:simplePos x="0" y="0"/>
            <wp:positionH relativeFrom="page">
              <wp:posOffset>707390</wp:posOffset>
            </wp:positionH>
            <wp:positionV relativeFrom="paragraph">
              <wp:posOffset>284581</wp:posOffset>
            </wp:positionV>
            <wp:extent cx="6329831" cy="3969734"/>
            <wp:effectExtent l="0" t="0" r="0" b="0"/>
            <wp:wrapTopAndBottom/>
            <wp:docPr id="81" name="Image 81" descr="Diagram, engineering drawing  Description automatically generated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descr="Diagram, engineering drawing  Description automatically generated "/>
                    <pic:cNvPicPr/>
                  </pic:nvPicPr>
                  <pic:blipFill>
                    <a:blip r:embed="rId28" cstate="print"/>
                    <a:stretch>
                      <a:fillRect/>
                    </a:stretch>
                  </pic:blipFill>
                  <pic:spPr>
                    <a:xfrm>
                      <a:off x="0" y="0"/>
                      <a:ext cx="6329831" cy="3969734"/>
                    </a:xfrm>
                    <a:prstGeom prst="rect">
                      <a:avLst/>
                    </a:prstGeom>
                  </pic:spPr>
                </pic:pic>
              </a:graphicData>
            </a:graphic>
          </wp:anchor>
        </w:drawing>
      </w:r>
    </w:p>
    <w:sectPr w:rsidR="00A760F3">
      <w:headerReference w:type="default" r:id="rId29"/>
      <w:footerReference w:type="default" r:id="rId30"/>
      <w:pgSz w:w="12240" w:h="15840"/>
      <w:pgMar w:top="1460" w:right="980" w:bottom="1040" w:left="940" w:header="727" w:footer="859"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Erin Elferdink" w:date="2024-01-16T17:25:00Z" w:initials="EE">
    <w:p w14:paraId="703F475E" w14:textId="77777777" w:rsidR="00A80C45" w:rsidRDefault="00A80C45" w:rsidP="00A80C45">
      <w:pPr>
        <w:pStyle w:val="CommentText"/>
      </w:pPr>
      <w:r>
        <w:rPr>
          <w:rStyle w:val="CommentReference"/>
        </w:rPr>
        <w:annotationRef/>
      </w:r>
      <w:r>
        <w:t xml:space="preserve">Updated proof with dimensions and editable source file requested from third party on 1/16/24; will advise. </w:t>
      </w:r>
    </w:p>
  </w:comment>
  <w:comment w:id="8" w:author="Erin Elferdink" w:date="2024-01-16T17:29:00Z" w:initials="EE">
    <w:p w14:paraId="0D7E1B53" w14:textId="77777777" w:rsidR="00A80C45" w:rsidRDefault="00A80C45" w:rsidP="00A80C45">
      <w:pPr>
        <w:pStyle w:val="CommentText"/>
      </w:pPr>
      <w:r>
        <w:rPr>
          <w:rStyle w:val="CommentReference"/>
        </w:rPr>
        <w:annotationRef/>
      </w:r>
      <w:r>
        <w:t xml:space="preserve">Please provide railing height requirements. </w:t>
      </w:r>
    </w:p>
  </w:comment>
  <w:comment w:id="10" w:author="Erin Elferdink" w:date="2024-01-16T16:42:00Z" w:initials="EE">
    <w:p w14:paraId="08E7EB28" w14:textId="77777777" w:rsidR="002E728B" w:rsidRDefault="00A306BB" w:rsidP="002E728B">
      <w:pPr>
        <w:pStyle w:val="CommentText"/>
      </w:pPr>
      <w:r>
        <w:rPr>
          <w:rStyle w:val="CommentReference"/>
        </w:rPr>
        <w:annotationRef/>
      </w:r>
      <w:r w:rsidR="002E728B">
        <w:t>Starbucks to re-provide current tenant selection criteria.</w:t>
      </w:r>
    </w:p>
  </w:comment>
  <w:comment w:id="37" w:author="Erin Elferdink" w:date="2024-01-16T17:35:00Z" w:initials="EE">
    <w:p w14:paraId="3A7BA8E6" w14:textId="77777777" w:rsidR="002E728B" w:rsidRDefault="00A80C45" w:rsidP="002E728B">
      <w:pPr>
        <w:pStyle w:val="CommentText"/>
      </w:pPr>
      <w:r>
        <w:rPr>
          <w:rStyle w:val="CommentReference"/>
        </w:rPr>
        <w:annotationRef/>
      </w:r>
      <w:r w:rsidR="002E728B">
        <w:t>Lighting Package provided to Starbucks on 1/16/24 via email by Jenna Woodward.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3F475E" w15:done="0"/>
  <w15:commentEx w15:paraId="0D7E1B53" w15:done="0"/>
  <w15:commentEx w15:paraId="08E7EB28" w15:done="0"/>
  <w15:commentEx w15:paraId="3A7BA8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A68714" w16cex:dateUtc="2024-01-16T22:25:00Z"/>
  <w16cex:commentExtensible w16cex:durableId="08CB11DF" w16cex:dateUtc="2024-01-16T22:29:00Z"/>
  <w16cex:commentExtensible w16cex:durableId="6FD8FBF5" w16cex:dateUtc="2024-01-16T21:42:00Z"/>
  <w16cex:commentExtensible w16cex:durableId="6166CFCC" w16cex:dateUtc="2024-01-16T2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3F475E" w16cid:durableId="3FA68714"/>
  <w16cid:commentId w16cid:paraId="0D7E1B53" w16cid:durableId="08CB11DF"/>
  <w16cid:commentId w16cid:paraId="08E7EB28" w16cid:durableId="6FD8FBF5"/>
  <w16cid:commentId w16cid:paraId="3A7BA8E6" w16cid:durableId="6166CF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53A175" w14:textId="77777777" w:rsidR="005450FE" w:rsidRDefault="005450FE">
      <w:r>
        <w:separator/>
      </w:r>
    </w:p>
  </w:endnote>
  <w:endnote w:type="continuationSeparator" w:id="0">
    <w:p w14:paraId="0ADA5FCD" w14:textId="77777777" w:rsidR="005450FE" w:rsidRDefault="00545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E8" w14:textId="77777777" w:rsidR="00A760F3" w:rsidRDefault="00A23B45">
    <w:pPr>
      <w:pStyle w:val="BodyText"/>
      <w:spacing w:line="14" w:lineRule="auto"/>
      <w:rPr>
        <w:sz w:val="20"/>
      </w:rPr>
    </w:pPr>
    <w:r>
      <w:rPr>
        <w:noProof/>
      </w:rPr>
      <mc:AlternateContent>
        <mc:Choice Requires="wps">
          <w:drawing>
            <wp:anchor distT="0" distB="0" distL="0" distR="0" simplePos="0" relativeHeight="486937600" behindDoc="1" locked="0" layoutInCell="1" allowOverlap="1" wp14:anchorId="0B238BFF" wp14:editId="0B238C00">
              <wp:simplePos x="0" y="0"/>
              <wp:positionH relativeFrom="page">
                <wp:posOffset>4330687</wp:posOffset>
              </wp:positionH>
              <wp:positionV relativeFrom="page">
                <wp:posOffset>9410417</wp:posOffset>
              </wp:positionV>
              <wp:extent cx="2566035" cy="19685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6035" cy="196850"/>
                      </a:xfrm>
                      <a:prstGeom prst="rect">
                        <a:avLst/>
                      </a:prstGeom>
                    </wps:spPr>
                    <wps:txbx>
                      <w:txbxContent>
                        <w:p w14:paraId="0B238CA6" w14:textId="77777777" w:rsidR="00A760F3" w:rsidRDefault="00A23B45">
                          <w:pPr>
                            <w:tabs>
                              <w:tab w:val="left" w:pos="4020"/>
                            </w:tabs>
                            <w:spacing w:before="15"/>
                            <w:ind w:left="20"/>
                            <w:rPr>
                              <w:rFonts w:ascii="Arial"/>
                              <w:sz w:val="24"/>
                            </w:rPr>
                          </w:pPr>
                          <w:r>
                            <w:rPr>
                              <w:rFonts w:ascii="Arial"/>
                              <w:sz w:val="20"/>
                            </w:rPr>
                            <w:t>Tenant</w:t>
                          </w:r>
                          <w:r>
                            <w:rPr>
                              <w:rFonts w:ascii="Arial"/>
                              <w:spacing w:val="-2"/>
                              <w:sz w:val="20"/>
                            </w:rPr>
                            <w:t xml:space="preserve"> </w:t>
                          </w:r>
                          <w:r>
                            <w:rPr>
                              <w:rFonts w:ascii="Arial"/>
                              <w:sz w:val="20"/>
                            </w:rPr>
                            <w:t>Date/Initials:</w:t>
                          </w:r>
                          <w:r>
                            <w:rPr>
                              <w:rFonts w:ascii="Arial"/>
                              <w:spacing w:val="103"/>
                              <w:sz w:val="20"/>
                            </w:rPr>
                            <w:t xml:space="preserve"> </w:t>
                          </w:r>
                          <w:r>
                            <w:rPr>
                              <w:rFonts w:ascii="Times New Roman"/>
                              <w:color w:val="0000FF"/>
                              <w:spacing w:val="47"/>
                              <w:sz w:val="24"/>
                              <w:u w:val="single" w:color="000000"/>
                            </w:rPr>
                            <w:t xml:space="preserve"> </w:t>
                          </w:r>
                          <w:r>
                            <w:rPr>
                              <w:rFonts w:ascii="Arial"/>
                              <w:color w:val="0000FF"/>
                              <w:sz w:val="24"/>
                              <w:u w:val="single" w:color="000000"/>
                            </w:rPr>
                            <w:t>6/30/23</w:t>
                          </w:r>
                          <w:r>
                            <w:rPr>
                              <w:rFonts w:ascii="Arial"/>
                              <w:color w:val="0000FF"/>
                              <w:spacing w:val="16"/>
                              <w:sz w:val="24"/>
                              <w:u w:val="single" w:color="000000"/>
                            </w:rPr>
                            <w:t xml:space="preserve"> </w:t>
                          </w:r>
                          <w:proofErr w:type="gramStart"/>
                          <w:r>
                            <w:rPr>
                              <w:rFonts w:ascii="Arial"/>
                              <w:sz w:val="20"/>
                              <w:u w:val="single"/>
                            </w:rPr>
                            <w:t>/</w:t>
                          </w:r>
                          <w:r>
                            <w:rPr>
                              <w:rFonts w:ascii="Arial"/>
                              <w:spacing w:val="33"/>
                              <w:sz w:val="20"/>
                              <w:u w:val="single"/>
                            </w:rPr>
                            <w:t xml:space="preserve">  </w:t>
                          </w:r>
                          <w:r>
                            <w:rPr>
                              <w:rFonts w:ascii="Arial"/>
                              <w:color w:val="0000FF"/>
                              <w:spacing w:val="-5"/>
                              <w:sz w:val="24"/>
                              <w:u w:val="single" w:color="000000"/>
                            </w:rPr>
                            <w:t>AS</w:t>
                          </w:r>
                          <w:proofErr w:type="gramEnd"/>
                          <w:r>
                            <w:rPr>
                              <w:rFonts w:ascii="Arial"/>
                              <w:color w:val="0000FF"/>
                              <w:sz w:val="24"/>
                              <w:u w:val="single" w:color="000000"/>
                            </w:rPr>
                            <w:tab/>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BFF" id="_x0000_t202" coordsize="21600,21600" o:spt="202" path="m,l,21600r21600,l21600,xe">
              <v:stroke joinstyle="miter"/>
              <v:path gradientshapeok="t" o:connecttype="rect"/>
            </v:shapetype>
            <v:shape id="Textbox 3" o:spid="_x0000_s1028" type="#_x0000_t202" style="position:absolute;margin-left:341pt;margin-top:741pt;width:202.05pt;height:15.5pt;z-index:-16378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" filled="f" stroked="f">
              <v:textbox inset="0,0,0,0">
                <w:txbxContent>
                  <w:p w14:paraId="0B238CA6" w14:textId="77777777" w:rsidR="00A760F3" w:rsidRDefault="00A23B45">
                    <w:pPr>
                      <w:tabs>
                        <w:tab w:val="left" w:pos="4020"/>
                      </w:tabs>
                      <w:spacing w:before="15"/>
                      <w:ind w:left="20"/>
                      <w:rPr>
                        <w:rFonts w:ascii="Arial"/>
                        <w:sz w:val="24"/>
                      </w:rPr>
                    </w:pPr>
                    <w:r>
                      <w:rPr>
                        <w:rFonts w:ascii="Arial"/>
                        <w:sz w:val="20"/>
                      </w:rPr>
                      <w:t>Tenant</w:t>
                    </w:r>
                    <w:r>
                      <w:rPr>
                        <w:rFonts w:ascii="Arial"/>
                        <w:spacing w:val="-2"/>
                        <w:sz w:val="20"/>
                      </w:rPr>
                      <w:t xml:space="preserve"> </w:t>
                    </w:r>
                    <w:r>
                      <w:rPr>
                        <w:rFonts w:ascii="Arial"/>
                        <w:sz w:val="20"/>
                      </w:rPr>
                      <w:t>Date/Initials:</w:t>
                    </w:r>
                    <w:r>
                      <w:rPr>
                        <w:rFonts w:ascii="Arial"/>
                        <w:spacing w:val="103"/>
                        <w:sz w:val="20"/>
                      </w:rPr>
                      <w:t xml:space="preserve"> </w:t>
                    </w:r>
                    <w:r>
                      <w:rPr>
                        <w:rFonts w:ascii="Times New Roman"/>
                        <w:color w:val="0000FF"/>
                        <w:spacing w:val="47"/>
                        <w:sz w:val="24"/>
                        <w:u w:val="single" w:color="000000"/>
                      </w:rPr>
                      <w:t xml:space="preserve"> </w:t>
                    </w:r>
                    <w:r>
                      <w:rPr>
                        <w:rFonts w:ascii="Arial"/>
                        <w:color w:val="0000FF"/>
                        <w:sz w:val="24"/>
                        <w:u w:val="single" w:color="000000"/>
                      </w:rPr>
                      <w:t>6/30/23</w:t>
                    </w:r>
                    <w:r>
                      <w:rPr>
                        <w:rFonts w:ascii="Arial"/>
                        <w:color w:val="0000FF"/>
                        <w:spacing w:val="16"/>
                        <w:sz w:val="24"/>
                        <w:u w:val="single" w:color="000000"/>
                      </w:rPr>
                      <w:t xml:space="preserve"> </w:t>
                    </w:r>
                    <w:proofErr w:type="gramStart"/>
                    <w:r>
                      <w:rPr>
                        <w:rFonts w:ascii="Arial"/>
                        <w:sz w:val="20"/>
                        <w:u w:val="single"/>
                      </w:rPr>
                      <w:t>/</w:t>
                    </w:r>
                    <w:r>
                      <w:rPr>
                        <w:rFonts w:ascii="Arial"/>
                        <w:spacing w:val="33"/>
                        <w:sz w:val="20"/>
                        <w:u w:val="single"/>
                      </w:rPr>
                      <w:t xml:space="preserve">  </w:t>
                    </w:r>
                    <w:r>
                      <w:rPr>
                        <w:rFonts w:ascii="Arial"/>
                        <w:color w:val="0000FF"/>
                        <w:spacing w:val="-5"/>
                        <w:sz w:val="24"/>
                        <w:u w:val="single" w:color="000000"/>
                      </w:rPr>
                      <w:t>AS</w:t>
                    </w:r>
                    <w:proofErr w:type="gramEnd"/>
                    <w:r>
                      <w:rPr>
                        <w:rFonts w:ascii="Arial"/>
                        <w:color w:val="0000FF"/>
                        <w:sz w:val="24"/>
                        <w:u w:val="single" w:color="000000"/>
                      </w:rPr>
                      <w:tab/>
                    </w:r>
                  </w:p>
                </w:txbxContent>
              </v:textbox>
              <w10:wrap anchorx="page" anchory="page"/>
            </v:shape>
          </w:pict>
        </mc:Fallback>
      </mc:AlternateContent>
    </w:r>
    <w:r>
      <w:rPr>
        <w:noProof/>
      </w:rPr>
      <mc:AlternateContent>
        <mc:Choice Requires="wps">
          <w:drawing>
            <wp:anchor distT="0" distB="0" distL="0" distR="0" simplePos="0" relativeHeight="486938112" behindDoc="1" locked="0" layoutInCell="1" allowOverlap="1" wp14:anchorId="0B238C01" wp14:editId="0B238C02">
              <wp:simplePos x="0" y="0"/>
              <wp:positionH relativeFrom="page">
                <wp:posOffset>673100</wp:posOffset>
              </wp:positionH>
              <wp:positionV relativeFrom="page">
                <wp:posOffset>9470380</wp:posOffset>
              </wp:positionV>
              <wp:extent cx="1022350" cy="23558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A7"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01" id="Textbox 4" o:spid="_x0000_s1029" type="#_x0000_t202" style="position:absolute;margin-left:53pt;margin-top:745.7pt;width:80.5pt;height:18.55pt;z-index:-163783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" filled="f" stroked="f">
              <v:textbox inset="0,0,0,0">
                <w:txbxContent>
                  <w:p w14:paraId="0B238CA7"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r>
      <w:rPr>
        <w:noProof/>
      </w:rPr>
      <mc:AlternateContent>
        <mc:Choice Requires="wps">
          <w:drawing>
            <wp:anchor distT="0" distB="0" distL="0" distR="0" simplePos="0" relativeHeight="486938624" behindDoc="1" locked="0" layoutInCell="1" allowOverlap="1" wp14:anchorId="0B238C03" wp14:editId="0B238C04">
              <wp:simplePos x="0" y="0"/>
              <wp:positionH relativeFrom="page">
                <wp:posOffset>5628981</wp:posOffset>
              </wp:positionH>
              <wp:positionV relativeFrom="page">
                <wp:posOffset>9631284</wp:posOffset>
              </wp:positionV>
              <wp:extent cx="1329690" cy="2197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9690" cy="219710"/>
                      </a:xfrm>
                      <a:prstGeom prst="rect">
                        <a:avLst/>
                      </a:prstGeom>
                    </wps:spPr>
                    <wps:txbx>
                      <w:txbxContent>
                        <w:p w14:paraId="0B238CA8" w14:textId="77777777" w:rsidR="00A760F3" w:rsidRDefault="00A23B45">
                          <w:pPr>
                            <w:tabs>
                              <w:tab w:val="left" w:pos="2073"/>
                            </w:tabs>
                            <w:spacing w:before="12"/>
                            <w:ind w:left="20"/>
                            <w:rPr>
                              <w:rFonts w:ascii="Arial"/>
                              <w:sz w:val="24"/>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4"/>
                              <w:position w:val="-4"/>
                              <w:sz w:val="20"/>
                              <w:u w:val="single"/>
                            </w:rPr>
                            <w:t xml:space="preserve"> </w:t>
                          </w:r>
                          <w:r>
                            <w:rPr>
                              <w:rFonts w:ascii="Arial"/>
                              <w:color w:val="0000FF"/>
                              <w:spacing w:val="-5"/>
                              <w:sz w:val="24"/>
                              <w:u w:val="single" w:color="000000"/>
                            </w:rPr>
                            <w:t>PL</w:t>
                          </w:r>
                          <w:r>
                            <w:rPr>
                              <w:rFonts w:ascii="Arial"/>
                              <w:color w:val="0000FF"/>
                              <w:sz w:val="24"/>
                              <w:u w:val="single" w:color="000000"/>
                            </w:rPr>
                            <w:tab/>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03" id="Textbox 5" o:spid="_x0000_s1030" type="#_x0000_t202" style="position:absolute;margin-left:443.25pt;margin-top:758.35pt;width:104.7pt;height:17.3pt;z-index:-16377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" filled="f" stroked="f">
              <v:textbox inset="0,0,0,0">
                <w:txbxContent>
                  <w:p w14:paraId="0B238CA8" w14:textId="77777777" w:rsidR="00A760F3" w:rsidRDefault="00A23B45">
                    <w:pPr>
                      <w:tabs>
                        <w:tab w:val="left" w:pos="2073"/>
                      </w:tabs>
                      <w:spacing w:before="12"/>
                      <w:ind w:left="20"/>
                      <w:rPr>
                        <w:rFonts w:ascii="Arial"/>
                        <w:sz w:val="24"/>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4"/>
                        <w:position w:val="-4"/>
                        <w:sz w:val="20"/>
                        <w:u w:val="single"/>
                      </w:rPr>
                      <w:t xml:space="preserve"> </w:t>
                    </w:r>
                    <w:r>
                      <w:rPr>
                        <w:rFonts w:ascii="Arial"/>
                        <w:color w:val="0000FF"/>
                        <w:spacing w:val="-5"/>
                        <w:sz w:val="24"/>
                        <w:u w:val="single" w:color="000000"/>
                      </w:rPr>
                      <w:t>PL</w:t>
                    </w:r>
                    <w:r>
                      <w:rPr>
                        <w:rFonts w:ascii="Arial"/>
                        <w:color w:val="0000FF"/>
                        <w:sz w:val="24"/>
                        <w:u w:val="single" w:color="000000"/>
                      </w:rPr>
                      <w:tab/>
                    </w:r>
                  </w:p>
                </w:txbxContent>
              </v:textbox>
              <w10:wrap anchorx="page" anchory="page"/>
            </v:shape>
          </w:pict>
        </mc:Fallback>
      </mc:AlternateContent>
    </w:r>
    <w:r>
      <w:rPr>
        <w:noProof/>
      </w:rPr>
      <mc:AlternateContent>
        <mc:Choice Requires="wps">
          <w:drawing>
            <wp:anchor distT="0" distB="0" distL="0" distR="0" simplePos="0" relativeHeight="486939136" behindDoc="1" locked="0" layoutInCell="1" allowOverlap="1" wp14:anchorId="0B238C05" wp14:editId="0B238C06">
              <wp:simplePos x="0" y="0"/>
              <wp:positionH relativeFrom="page">
                <wp:posOffset>4330697</wp:posOffset>
              </wp:positionH>
              <wp:positionV relativeFrom="page">
                <wp:posOffset>9684259</wp:posOffset>
              </wp:positionV>
              <wp:extent cx="1252220" cy="16700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167005"/>
                      </a:xfrm>
                      <a:prstGeom prst="rect">
                        <a:avLst/>
                      </a:prstGeom>
                    </wps:spPr>
                    <wps:txbx>
                      <w:txbxContent>
                        <w:p w14:paraId="0B238CA9"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05" id="Textbox 6" o:spid="_x0000_s1031" type="#_x0000_t202" style="position:absolute;margin-left:341pt;margin-top:762.55pt;width:98.6pt;height:13.15pt;z-index:-163773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" filled="f" stroked="f">
              <v:textbox inset="0,0,0,0">
                <w:txbxContent>
                  <w:p w14:paraId="0B238CA9"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A" w14:textId="77777777" w:rsidR="00A760F3" w:rsidRDefault="00A23B45">
    <w:pPr>
      <w:pStyle w:val="BodyText"/>
      <w:spacing w:line="14" w:lineRule="auto"/>
      <w:rPr>
        <w:sz w:val="20"/>
      </w:rPr>
    </w:pPr>
    <w:r>
      <w:rPr>
        <w:noProof/>
      </w:rPr>
      <mc:AlternateContent>
        <mc:Choice Requires="wps">
          <w:drawing>
            <wp:anchor distT="0" distB="0" distL="0" distR="0" simplePos="0" relativeHeight="251695104" behindDoc="1" locked="0" layoutInCell="1" allowOverlap="1" wp14:anchorId="0B238C87" wp14:editId="0B238C88">
              <wp:simplePos x="0" y="0"/>
              <wp:positionH relativeFrom="page">
                <wp:posOffset>5642914</wp:posOffset>
              </wp:positionH>
              <wp:positionV relativeFrom="page">
                <wp:posOffset>9373044</wp:posOffset>
              </wp:positionV>
              <wp:extent cx="868680" cy="229870"/>
              <wp:effectExtent l="0" t="0" r="0" b="0"/>
              <wp:wrapNone/>
              <wp:docPr id="75" name="Text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8680" cy="229870"/>
                      </a:xfrm>
                      <a:prstGeom prst="rect">
                        <a:avLst/>
                      </a:prstGeom>
                    </wps:spPr>
                    <wps:txbx>
                      <w:txbxContent>
                        <w:p w14:paraId="0B238CE9" w14:textId="77777777" w:rsidR="00A760F3" w:rsidRDefault="00A23B45">
                          <w:pPr>
                            <w:spacing w:before="13"/>
                            <w:ind w:left="20"/>
                            <w:rPr>
                              <w:rFonts w:ascii="Arial"/>
                            </w:rPr>
                          </w:pPr>
                          <w:r>
                            <w:rPr>
                              <w:rFonts w:ascii="Arial"/>
                              <w:color w:val="0000FF"/>
                            </w:rPr>
                            <w:t>6/30/23</w:t>
                          </w:r>
                          <w:r>
                            <w:rPr>
                              <w:rFonts w:ascii="Arial"/>
                              <w:color w:val="0000FF"/>
                              <w:spacing w:val="79"/>
                            </w:rPr>
                            <w:t xml:space="preserve"> </w:t>
                          </w:r>
                          <w:r>
                            <w:rPr>
                              <w:rFonts w:ascii="Arial"/>
                              <w:spacing w:val="-4"/>
                              <w:position w:val="-7"/>
                              <w:sz w:val="20"/>
                            </w:rPr>
                            <w:t>/_</w:t>
                          </w:r>
                          <w:r>
                            <w:rPr>
                              <w:rFonts w:ascii="Arial"/>
                              <w:color w:val="0000FF"/>
                              <w:spacing w:val="-4"/>
                            </w:rPr>
                            <w:t>AS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C87" id="_x0000_t202" coordsize="21600,21600" o:spt="202" path="m,l,21600r21600,l21600,xe">
              <v:stroke joinstyle="miter"/>
              <v:path gradientshapeok="t" o:connecttype="rect"/>
            </v:shapetype>
            <v:shape id="Textbox 75" o:spid="_x0000_s1077" type="#_x0000_t202" style="position:absolute;margin-left:444.3pt;margin-top:738.05pt;width:68.4pt;height:18.1pt;z-index:-251621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" filled="f" stroked="f">
              <v:textbox inset="0,0,0,0">
                <w:txbxContent>
                  <w:p w14:paraId="0B238CE9" w14:textId="77777777" w:rsidR="00A760F3" w:rsidRDefault="00A23B45">
                    <w:pPr>
                      <w:spacing w:before="13"/>
                      <w:ind w:left="20"/>
                      <w:rPr>
                        <w:rFonts w:ascii="Arial"/>
                      </w:rPr>
                    </w:pPr>
                    <w:r>
                      <w:rPr>
                        <w:rFonts w:ascii="Arial"/>
                        <w:color w:val="0000FF"/>
                      </w:rPr>
                      <w:t>6/30/23</w:t>
                    </w:r>
                    <w:r>
                      <w:rPr>
                        <w:rFonts w:ascii="Arial"/>
                        <w:color w:val="0000FF"/>
                        <w:spacing w:val="79"/>
                      </w:rPr>
                      <w:t xml:space="preserve"> </w:t>
                    </w:r>
                    <w:r>
                      <w:rPr>
                        <w:rFonts w:ascii="Arial"/>
                        <w:spacing w:val="-4"/>
                        <w:position w:val="-7"/>
                        <w:sz w:val="20"/>
                      </w:rPr>
                      <w:t>/_</w:t>
                    </w:r>
                    <w:r>
                      <w:rPr>
                        <w:rFonts w:ascii="Arial"/>
                        <w:color w:val="0000FF"/>
                        <w:spacing w:val="-4"/>
                      </w:rPr>
                      <w:t>AS</w:t>
                    </w:r>
                  </w:p>
                </w:txbxContent>
              </v:textbox>
              <w10:wrap anchorx="page" anchory="page"/>
            </v:shape>
          </w:pict>
        </mc:Fallback>
      </mc:AlternateContent>
    </w:r>
    <w:r>
      <w:rPr>
        <w:noProof/>
      </w:rPr>
      <mc:AlternateContent>
        <mc:Choice Requires="wps">
          <w:drawing>
            <wp:anchor distT="0" distB="0" distL="0" distR="0" simplePos="0" relativeHeight="251696128" behindDoc="1" locked="0" layoutInCell="1" allowOverlap="1" wp14:anchorId="0B238C89" wp14:editId="0B238C8A">
              <wp:simplePos x="0" y="0"/>
              <wp:positionH relativeFrom="page">
                <wp:posOffset>4330687</wp:posOffset>
              </wp:positionH>
              <wp:positionV relativeFrom="page">
                <wp:posOffset>9435889</wp:posOffset>
              </wp:positionV>
              <wp:extent cx="1153795" cy="167005"/>
              <wp:effectExtent l="0" t="0" r="0" b="0"/>
              <wp:wrapNone/>
              <wp:docPr id="76" name="Text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3795" cy="167005"/>
                      </a:xfrm>
                      <a:prstGeom prst="rect">
                        <a:avLst/>
                      </a:prstGeom>
                    </wps:spPr>
                    <wps:txbx>
                      <w:txbxContent>
                        <w:p w14:paraId="0B238CEA"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89" id="Textbox 76" o:spid="_x0000_s1078" type="#_x0000_t202" style="position:absolute;margin-left:341pt;margin-top:743pt;width:90.85pt;height:13.15pt;z-index:-251620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" filled="f" stroked="f">
              <v:textbox inset="0,0,0,0">
                <w:txbxContent>
                  <w:p w14:paraId="0B238CEA"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txbxContent>
              </v:textbox>
              <w10:wrap anchorx="page" anchory="page"/>
            </v:shape>
          </w:pict>
        </mc:Fallback>
      </mc:AlternateContent>
    </w:r>
    <w:r>
      <w:rPr>
        <w:noProof/>
      </w:rPr>
      <mc:AlternateContent>
        <mc:Choice Requires="wps">
          <w:drawing>
            <wp:anchor distT="0" distB="0" distL="0" distR="0" simplePos="0" relativeHeight="251697152" behindDoc="1" locked="0" layoutInCell="1" allowOverlap="1" wp14:anchorId="0B238C8B" wp14:editId="0B238C8C">
              <wp:simplePos x="0" y="0"/>
              <wp:positionH relativeFrom="page">
                <wp:posOffset>673100</wp:posOffset>
              </wp:positionH>
              <wp:positionV relativeFrom="page">
                <wp:posOffset>9470380</wp:posOffset>
              </wp:positionV>
              <wp:extent cx="1022350" cy="235585"/>
              <wp:effectExtent l="0" t="0" r="0" b="0"/>
              <wp:wrapNone/>
              <wp:docPr id="77" name="Text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EB"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8B" id="Textbox 77" o:spid="_x0000_s1079" type="#_x0000_t202" style="position:absolute;margin-left:53pt;margin-top:745.7pt;width:80.5pt;height:18.55pt;z-index:-251619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" filled="f" stroked="f">
              <v:textbox inset="0,0,0,0">
                <w:txbxContent>
                  <w:p w14:paraId="0B238CEB"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r>
      <w:rPr>
        <w:noProof/>
      </w:rPr>
      <mc:AlternateContent>
        <mc:Choice Requires="wps">
          <w:drawing>
            <wp:anchor distT="0" distB="0" distL="0" distR="0" simplePos="0" relativeHeight="251698176" behindDoc="1" locked="0" layoutInCell="1" allowOverlap="1" wp14:anchorId="0B238C8D" wp14:editId="0B238C8E">
              <wp:simplePos x="0" y="0"/>
              <wp:positionH relativeFrom="page">
                <wp:posOffset>4330697</wp:posOffset>
              </wp:positionH>
              <wp:positionV relativeFrom="page">
                <wp:posOffset>9668587</wp:posOffset>
              </wp:positionV>
              <wp:extent cx="2628265" cy="182880"/>
              <wp:effectExtent l="0" t="0" r="0" b="0"/>
              <wp:wrapNone/>
              <wp:docPr id="78" name="Text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8265" cy="182880"/>
                      </a:xfrm>
                      <a:prstGeom prst="rect">
                        <a:avLst/>
                      </a:prstGeom>
                    </wps:spPr>
                    <wps:txbx>
                      <w:txbxContent>
                        <w:p w14:paraId="0B238CEC" w14:textId="77777777" w:rsidR="00A760F3" w:rsidRDefault="00A23B45">
                          <w:pPr>
                            <w:tabs>
                              <w:tab w:val="left" w:pos="4118"/>
                            </w:tabs>
                            <w:spacing w:before="8"/>
                            <w:ind w:left="20"/>
                            <w:rPr>
                              <w:rFonts w:ascii="Arial"/>
                            </w:rPr>
                          </w:pPr>
                          <w:r>
                            <w:rPr>
                              <w:rFonts w:ascii="Arial"/>
                              <w:sz w:val="20"/>
                            </w:rPr>
                            <w:t>Landlord</w:t>
                          </w:r>
                          <w:r>
                            <w:rPr>
                              <w:rFonts w:ascii="Arial"/>
                              <w:spacing w:val="-3"/>
                              <w:sz w:val="20"/>
                            </w:rPr>
                            <w:t xml:space="preserve"> </w:t>
                          </w:r>
                          <w:r>
                            <w:rPr>
                              <w:rFonts w:ascii="Arial"/>
                              <w:sz w:val="20"/>
                            </w:rPr>
                            <w:t>Date/Initials:</w:t>
                          </w:r>
                          <w:r>
                            <w:rPr>
                              <w:rFonts w:ascii="Arial"/>
                              <w:spacing w:val="50"/>
                              <w:sz w:val="20"/>
                            </w:rPr>
                            <w:t xml:space="preserve"> </w:t>
                          </w:r>
                          <w:r>
                            <w:rPr>
                              <w:rFonts w:ascii="Arial"/>
                              <w:color w:val="0000FF"/>
                              <w:spacing w:val="19"/>
                              <w:position w:val="1"/>
                              <w:u w:val="single" w:color="000000"/>
                            </w:rPr>
                            <w:t xml:space="preserve"> </w:t>
                          </w:r>
                          <w:r>
                            <w:rPr>
                              <w:rFonts w:ascii="Arial"/>
                              <w:color w:val="0000FF"/>
                              <w:position w:val="1"/>
                              <w:u w:val="single" w:color="000000"/>
                            </w:rPr>
                            <w:t>6/30/23</w:t>
                          </w:r>
                          <w:r>
                            <w:rPr>
                              <w:rFonts w:ascii="Arial"/>
                              <w:color w:val="0000FF"/>
                              <w:spacing w:val="77"/>
                              <w:w w:val="150"/>
                              <w:position w:val="1"/>
                              <w:u w:val="single" w:color="000000"/>
                            </w:rPr>
                            <w:t xml:space="preserve"> </w:t>
                          </w:r>
                          <w:proofErr w:type="gramStart"/>
                          <w:r>
                            <w:rPr>
                              <w:rFonts w:ascii="Arial"/>
                              <w:sz w:val="20"/>
                              <w:u w:val="single"/>
                            </w:rPr>
                            <w:t>/</w:t>
                          </w:r>
                          <w:r>
                            <w:rPr>
                              <w:rFonts w:ascii="Arial"/>
                              <w:spacing w:val="28"/>
                              <w:sz w:val="20"/>
                              <w:u w:val="single"/>
                            </w:rPr>
                            <w:t xml:space="preserve">  </w:t>
                          </w:r>
                          <w:r>
                            <w:rPr>
                              <w:rFonts w:ascii="Arial"/>
                              <w:color w:val="0000FF"/>
                              <w:spacing w:val="-5"/>
                              <w:position w:val="1"/>
                              <w:u w:val="single" w:color="000000"/>
                            </w:rPr>
                            <w:t>PL</w:t>
                          </w:r>
                          <w:proofErr w:type="gramEnd"/>
                          <w:r>
                            <w:rPr>
                              <w:rFonts w:ascii="Arial"/>
                              <w:color w:val="0000FF"/>
                              <w:position w:val="1"/>
                              <w:u w:val="single" w:color="000000"/>
                            </w:rPr>
                            <w:tab/>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8D" id="Textbox 78" o:spid="_x0000_s1080" type="#_x0000_t202" style="position:absolute;margin-left:341pt;margin-top:761.3pt;width:206.95pt;height:14.4pt;z-index:-251618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" filled="f" stroked="f">
              <v:textbox inset="0,0,0,0">
                <w:txbxContent>
                  <w:p w14:paraId="0B238CEC" w14:textId="77777777" w:rsidR="00A760F3" w:rsidRDefault="00A23B45">
                    <w:pPr>
                      <w:tabs>
                        <w:tab w:val="left" w:pos="4118"/>
                      </w:tabs>
                      <w:spacing w:before="8"/>
                      <w:ind w:left="20"/>
                      <w:rPr>
                        <w:rFonts w:ascii="Arial"/>
                      </w:rPr>
                    </w:pPr>
                    <w:r>
                      <w:rPr>
                        <w:rFonts w:ascii="Arial"/>
                        <w:sz w:val="20"/>
                      </w:rPr>
                      <w:t>Landlord</w:t>
                    </w:r>
                    <w:r>
                      <w:rPr>
                        <w:rFonts w:ascii="Arial"/>
                        <w:spacing w:val="-3"/>
                        <w:sz w:val="20"/>
                      </w:rPr>
                      <w:t xml:space="preserve"> </w:t>
                    </w:r>
                    <w:r>
                      <w:rPr>
                        <w:rFonts w:ascii="Arial"/>
                        <w:sz w:val="20"/>
                      </w:rPr>
                      <w:t>Date/Initials:</w:t>
                    </w:r>
                    <w:r>
                      <w:rPr>
                        <w:rFonts w:ascii="Arial"/>
                        <w:spacing w:val="50"/>
                        <w:sz w:val="20"/>
                      </w:rPr>
                      <w:t xml:space="preserve"> </w:t>
                    </w:r>
                    <w:r>
                      <w:rPr>
                        <w:rFonts w:ascii="Arial"/>
                        <w:color w:val="0000FF"/>
                        <w:spacing w:val="19"/>
                        <w:position w:val="1"/>
                        <w:u w:val="single" w:color="000000"/>
                      </w:rPr>
                      <w:t xml:space="preserve"> </w:t>
                    </w:r>
                    <w:r>
                      <w:rPr>
                        <w:rFonts w:ascii="Arial"/>
                        <w:color w:val="0000FF"/>
                        <w:position w:val="1"/>
                        <w:u w:val="single" w:color="000000"/>
                      </w:rPr>
                      <w:t>6/30/23</w:t>
                    </w:r>
                    <w:r>
                      <w:rPr>
                        <w:rFonts w:ascii="Arial"/>
                        <w:color w:val="0000FF"/>
                        <w:spacing w:val="77"/>
                        <w:w w:val="150"/>
                        <w:position w:val="1"/>
                        <w:u w:val="single" w:color="000000"/>
                      </w:rPr>
                      <w:t xml:space="preserve"> </w:t>
                    </w:r>
                    <w:proofErr w:type="gramStart"/>
                    <w:r>
                      <w:rPr>
                        <w:rFonts w:ascii="Arial"/>
                        <w:sz w:val="20"/>
                        <w:u w:val="single"/>
                      </w:rPr>
                      <w:t>/</w:t>
                    </w:r>
                    <w:r>
                      <w:rPr>
                        <w:rFonts w:ascii="Arial"/>
                        <w:spacing w:val="28"/>
                        <w:sz w:val="20"/>
                        <w:u w:val="single"/>
                      </w:rPr>
                      <w:t xml:space="preserve">  </w:t>
                    </w:r>
                    <w:r>
                      <w:rPr>
                        <w:rFonts w:ascii="Arial"/>
                        <w:color w:val="0000FF"/>
                        <w:spacing w:val="-5"/>
                        <w:position w:val="1"/>
                        <w:u w:val="single" w:color="000000"/>
                      </w:rPr>
                      <w:t>PL</w:t>
                    </w:r>
                    <w:proofErr w:type="gramEnd"/>
                    <w:r>
                      <w:rPr>
                        <w:rFonts w:ascii="Arial"/>
                        <w:color w:val="0000FF"/>
                        <w:position w:val="1"/>
                        <w:u w:val="single" w:color="000000"/>
                      </w:rPr>
                      <w:tab/>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EA" w14:textId="77777777" w:rsidR="00A760F3" w:rsidRDefault="00A23B45">
    <w:pPr>
      <w:pStyle w:val="BodyText"/>
      <w:spacing w:line="14" w:lineRule="auto"/>
      <w:rPr>
        <w:sz w:val="20"/>
      </w:rPr>
    </w:pPr>
    <w:r>
      <w:rPr>
        <w:noProof/>
      </w:rPr>
      <mc:AlternateContent>
        <mc:Choice Requires="wps">
          <w:drawing>
            <wp:anchor distT="0" distB="0" distL="0" distR="0" simplePos="0" relativeHeight="486940672" behindDoc="1" locked="0" layoutInCell="1" allowOverlap="1" wp14:anchorId="0B238C0B" wp14:editId="0B238C0C">
              <wp:simplePos x="0" y="0"/>
              <wp:positionH relativeFrom="page">
                <wp:posOffset>5642914</wp:posOffset>
              </wp:positionH>
              <wp:positionV relativeFrom="page">
                <wp:posOffset>9377702</wp:posOffset>
              </wp:positionV>
              <wp:extent cx="532130" cy="19621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130" cy="196215"/>
                      </a:xfrm>
                      <a:prstGeom prst="rect">
                        <a:avLst/>
                      </a:prstGeom>
                    </wps:spPr>
                    <wps:txbx>
                      <w:txbxContent>
                        <w:p w14:paraId="0B238CAC" w14:textId="77777777" w:rsidR="00A760F3" w:rsidRDefault="00A23B45">
                          <w:pPr>
                            <w:spacing w:before="12"/>
                            <w:ind w:left="20"/>
                            <w:rPr>
                              <w:rFonts w:ascii="Arial"/>
                              <w:sz w:val="24"/>
                            </w:rPr>
                          </w:pPr>
                          <w:r>
                            <w:rPr>
                              <w:rFonts w:ascii="Arial"/>
                              <w:color w:val="0000FF"/>
                              <w:spacing w:val="-2"/>
                              <w:sz w:val="24"/>
                            </w:rPr>
                            <w:t>6/30/23</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C0B" id="_x0000_t202" coordsize="21600,21600" o:spt="202" path="m,l,21600r21600,l21600,xe">
              <v:stroke joinstyle="miter"/>
              <v:path gradientshapeok="t" o:connecttype="rect"/>
            </v:shapetype>
            <v:shape id="Textbox 9" o:spid="_x0000_s1033" type="#_x0000_t202" style="position:absolute;margin-left:444.3pt;margin-top:738.4pt;width:41.9pt;height:15.45pt;z-index:-163758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" filled="f" stroked="f">
              <v:textbox inset="0,0,0,0">
                <w:txbxContent>
                  <w:p w14:paraId="0B238CAC" w14:textId="77777777" w:rsidR="00A760F3" w:rsidRDefault="00A23B45">
                    <w:pPr>
                      <w:spacing w:before="12"/>
                      <w:ind w:left="20"/>
                      <w:rPr>
                        <w:rFonts w:ascii="Arial"/>
                        <w:sz w:val="24"/>
                      </w:rPr>
                    </w:pPr>
                    <w:r>
                      <w:rPr>
                        <w:rFonts w:ascii="Arial"/>
                        <w:color w:val="0000FF"/>
                        <w:spacing w:val="-2"/>
                        <w:sz w:val="24"/>
                      </w:rPr>
                      <w:t>6/30/23</w:t>
                    </w:r>
                  </w:p>
                </w:txbxContent>
              </v:textbox>
              <w10:wrap anchorx="page" anchory="page"/>
            </v:shape>
          </w:pict>
        </mc:Fallback>
      </mc:AlternateContent>
    </w:r>
    <w:r>
      <w:rPr>
        <w:noProof/>
      </w:rPr>
      <mc:AlternateContent>
        <mc:Choice Requires="wps">
          <w:drawing>
            <wp:anchor distT="0" distB="0" distL="0" distR="0" simplePos="0" relativeHeight="486941184" behindDoc="1" locked="0" layoutInCell="1" allowOverlap="1" wp14:anchorId="0B238C0D" wp14:editId="0B238C0E">
              <wp:simplePos x="0" y="0"/>
              <wp:positionH relativeFrom="page">
                <wp:posOffset>6360011</wp:posOffset>
              </wp:positionH>
              <wp:positionV relativeFrom="page">
                <wp:posOffset>9377702</wp:posOffset>
              </wp:positionV>
              <wp:extent cx="228600" cy="19621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 cy="196215"/>
                      </a:xfrm>
                      <a:prstGeom prst="rect">
                        <a:avLst/>
                      </a:prstGeom>
                    </wps:spPr>
                    <wps:txbx>
                      <w:txbxContent>
                        <w:p w14:paraId="0B238CAD" w14:textId="77777777" w:rsidR="00A760F3" w:rsidRDefault="00A23B45">
                          <w:pPr>
                            <w:spacing w:before="12"/>
                            <w:ind w:left="20"/>
                            <w:rPr>
                              <w:rFonts w:ascii="Arial"/>
                              <w:sz w:val="24"/>
                            </w:rPr>
                          </w:pPr>
                          <w:r>
                            <w:rPr>
                              <w:rFonts w:ascii="Arial"/>
                              <w:color w:val="0000FF"/>
                              <w:spacing w:val="-5"/>
                              <w:sz w:val="24"/>
                            </w:rPr>
                            <w:t>AS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0D" id="Textbox 10" o:spid="_x0000_s1034" type="#_x0000_t202" style="position:absolute;margin-left:500.8pt;margin-top:738.4pt;width:18pt;height:15.45pt;z-index:-163752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" filled="f" stroked="f">
              <v:textbox inset="0,0,0,0">
                <w:txbxContent>
                  <w:p w14:paraId="0B238CAD" w14:textId="77777777" w:rsidR="00A760F3" w:rsidRDefault="00A23B45">
                    <w:pPr>
                      <w:spacing w:before="12"/>
                      <w:ind w:left="20"/>
                      <w:rPr>
                        <w:rFonts w:ascii="Arial"/>
                        <w:sz w:val="24"/>
                      </w:rPr>
                    </w:pPr>
                    <w:r>
                      <w:rPr>
                        <w:rFonts w:ascii="Arial"/>
                        <w:color w:val="0000FF"/>
                        <w:spacing w:val="-5"/>
                        <w:sz w:val="24"/>
                      </w:rPr>
                      <w:t>AS</w:t>
                    </w:r>
                  </w:p>
                </w:txbxContent>
              </v:textbox>
              <w10:wrap anchorx="page" anchory="page"/>
            </v:shape>
          </w:pict>
        </mc:Fallback>
      </mc:AlternateContent>
    </w:r>
    <w:r>
      <w:rPr>
        <w:noProof/>
      </w:rPr>
      <mc:AlternateContent>
        <mc:Choice Requires="wps">
          <w:drawing>
            <wp:anchor distT="0" distB="0" distL="0" distR="0" simplePos="0" relativeHeight="486941696" behindDoc="1" locked="0" layoutInCell="1" allowOverlap="1" wp14:anchorId="0B238C0F" wp14:editId="0B238C10">
              <wp:simplePos x="0" y="0"/>
              <wp:positionH relativeFrom="page">
                <wp:posOffset>4330687</wp:posOffset>
              </wp:positionH>
              <wp:positionV relativeFrom="page">
                <wp:posOffset>9435889</wp:posOffset>
              </wp:positionV>
              <wp:extent cx="1252220" cy="41529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415290"/>
                      </a:xfrm>
                      <a:prstGeom prst="rect">
                        <a:avLst/>
                      </a:prstGeom>
                    </wps:spPr>
                    <wps:txbx>
                      <w:txbxContent>
                        <w:p w14:paraId="0B238CAE"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p w14:paraId="0B238CAF" w14:textId="77777777" w:rsidR="00A760F3" w:rsidRDefault="00A23B45">
                          <w:pPr>
                            <w:spacing w:before="16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0F" id="Textbox 11" o:spid="_x0000_s1035" type="#_x0000_t202" style="position:absolute;margin-left:341pt;margin-top:743pt;width:98.6pt;height:32.7pt;z-index:-16374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" filled="f" stroked="f">
              <v:textbox inset="0,0,0,0">
                <w:txbxContent>
                  <w:p w14:paraId="0B238CAE"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p w14:paraId="0B238CAF" w14:textId="77777777" w:rsidR="00A760F3" w:rsidRDefault="00A23B45">
                    <w:pPr>
                      <w:spacing w:before="16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v:textbox>
              <w10:wrap anchorx="page" anchory="page"/>
            </v:shape>
          </w:pict>
        </mc:Fallback>
      </mc:AlternateContent>
    </w:r>
    <w:r>
      <w:rPr>
        <w:noProof/>
      </w:rPr>
      <mc:AlternateContent>
        <mc:Choice Requires="wps">
          <w:drawing>
            <wp:anchor distT="0" distB="0" distL="0" distR="0" simplePos="0" relativeHeight="486942208" behindDoc="1" locked="0" layoutInCell="1" allowOverlap="1" wp14:anchorId="0B238C11" wp14:editId="0B238C12">
              <wp:simplePos x="0" y="0"/>
              <wp:positionH relativeFrom="page">
                <wp:posOffset>6200584</wp:posOffset>
              </wp:positionH>
              <wp:positionV relativeFrom="page">
                <wp:posOffset>9435889</wp:posOffset>
              </wp:positionV>
              <wp:extent cx="60325" cy="16700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25" cy="167005"/>
                      </a:xfrm>
                      <a:prstGeom prst="rect">
                        <a:avLst/>
                      </a:prstGeom>
                    </wps:spPr>
                    <wps:txbx>
                      <w:txbxContent>
                        <w:p w14:paraId="0B238CB0" w14:textId="77777777" w:rsidR="00A760F3" w:rsidRDefault="00A23B45">
                          <w:pPr>
                            <w:spacing w:before="12"/>
                            <w:ind w:left="20"/>
                            <w:rPr>
                              <w:rFonts w:ascii="Arial"/>
                              <w:sz w:val="20"/>
                            </w:rPr>
                          </w:pPr>
                          <w:r>
                            <w:rPr>
                              <w:rFonts w:ascii="Arial"/>
                              <w:spacing w:val="-1"/>
                              <w:w w:val="99"/>
                              <w:sz w:val="20"/>
                            </w:rPr>
                            <w:t>/</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11" id="Textbox 12" o:spid="_x0000_s1036" type="#_x0000_t202" style="position:absolute;margin-left:488.25pt;margin-top:743pt;width:4.75pt;height:13.15pt;z-index:-163742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" filled="f" stroked="f">
              <v:textbox inset="0,0,0,0">
                <w:txbxContent>
                  <w:p w14:paraId="0B238CB0" w14:textId="77777777" w:rsidR="00A760F3" w:rsidRDefault="00A23B45">
                    <w:pPr>
                      <w:spacing w:before="12"/>
                      <w:ind w:left="20"/>
                      <w:rPr>
                        <w:rFonts w:ascii="Arial"/>
                        <w:sz w:val="20"/>
                      </w:rPr>
                    </w:pPr>
                    <w:r>
                      <w:rPr>
                        <w:rFonts w:ascii="Arial"/>
                        <w:spacing w:val="-1"/>
                        <w:w w:val="99"/>
                        <w:sz w:val="20"/>
                      </w:rPr>
                      <w:t>/</w:t>
                    </w:r>
                  </w:p>
                </w:txbxContent>
              </v:textbox>
              <w10:wrap anchorx="page" anchory="page"/>
            </v:shape>
          </w:pict>
        </mc:Fallback>
      </mc:AlternateContent>
    </w:r>
    <w:r>
      <w:rPr>
        <w:noProof/>
      </w:rPr>
      <mc:AlternateContent>
        <mc:Choice Requires="wps">
          <w:drawing>
            <wp:anchor distT="0" distB="0" distL="0" distR="0" simplePos="0" relativeHeight="486942720" behindDoc="1" locked="0" layoutInCell="1" allowOverlap="1" wp14:anchorId="0B238C13" wp14:editId="0B238C14">
              <wp:simplePos x="0" y="0"/>
              <wp:positionH relativeFrom="page">
                <wp:posOffset>673100</wp:posOffset>
              </wp:positionH>
              <wp:positionV relativeFrom="page">
                <wp:posOffset>9470380</wp:posOffset>
              </wp:positionV>
              <wp:extent cx="1022350" cy="23558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B1"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13" id="Textbox 13" o:spid="_x0000_s1037" type="#_x0000_t202" style="position:absolute;margin-left:53pt;margin-top:745.7pt;width:80.5pt;height:18.55pt;z-index:-163737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" filled="f" stroked="f">
              <v:textbox inset="0,0,0,0">
                <w:txbxContent>
                  <w:p w14:paraId="0B238CB1"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r>
      <w:rPr>
        <w:noProof/>
      </w:rPr>
      <mc:AlternateContent>
        <mc:Choice Requires="wps">
          <w:drawing>
            <wp:anchor distT="0" distB="0" distL="0" distR="0" simplePos="0" relativeHeight="486943232" behindDoc="1" locked="0" layoutInCell="1" allowOverlap="1" wp14:anchorId="0B238C15" wp14:editId="0B238C16">
              <wp:simplePos x="0" y="0"/>
              <wp:positionH relativeFrom="page">
                <wp:posOffset>5628981</wp:posOffset>
              </wp:positionH>
              <wp:positionV relativeFrom="page">
                <wp:posOffset>9631284</wp:posOffset>
              </wp:positionV>
              <wp:extent cx="1329690" cy="219710"/>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9690" cy="219710"/>
                      </a:xfrm>
                      <a:prstGeom prst="rect">
                        <a:avLst/>
                      </a:prstGeom>
                    </wps:spPr>
                    <wps:txbx>
                      <w:txbxContent>
                        <w:p w14:paraId="0B238CB2" w14:textId="77777777" w:rsidR="00A760F3" w:rsidRDefault="00A23B45">
                          <w:pPr>
                            <w:tabs>
                              <w:tab w:val="left" w:pos="2073"/>
                            </w:tabs>
                            <w:spacing w:before="12"/>
                            <w:ind w:left="20"/>
                            <w:rPr>
                              <w:rFonts w:ascii="Arial"/>
                              <w:sz w:val="24"/>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4"/>
                              <w:position w:val="-4"/>
                              <w:sz w:val="20"/>
                              <w:u w:val="single"/>
                            </w:rPr>
                            <w:t xml:space="preserve"> </w:t>
                          </w:r>
                          <w:r>
                            <w:rPr>
                              <w:rFonts w:ascii="Arial"/>
                              <w:color w:val="0000FF"/>
                              <w:spacing w:val="-5"/>
                              <w:sz w:val="24"/>
                              <w:u w:val="single" w:color="000000"/>
                            </w:rPr>
                            <w:t>PL</w:t>
                          </w:r>
                          <w:r>
                            <w:rPr>
                              <w:rFonts w:ascii="Arial"/>
                              <w:color w:val="0000FF"/>
                              <w:sz w:val="24"/>
                              <w:u w:val="single" w:color="000000"/>
                            </w:rPr>
                            <w:tab/>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15" id="Textbox 14" o:spid="_x0000_s1038" type="#_x0000_t202" style="position:absolute;margin-left:443.25pt;margin-top:758.35pt;width:104.7pt;height:17.3pt;z-index:-16373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" filled="f" stroked="f">
              <v:textbox inset="0,0,0,0">
                <w:txbxContent>
                  <w:p w14:paraId="0B238CB2" w14:textId="77777777" w:rsidR="00A760F3" w:rsidRDefault="00A23B45">
                    <w:pPr>
                      <w:tabs>
                        <w:tab w:val="left" w:pos="2073"/>
                      </w:tabs>
                      <w:spacing w:before="12"/>
                      <w:ind w:left="20"/>
                      <w:rPr>
                        <w:rFonts w:ascii="Arial"/>
                        <w:sz w:val="24"/>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4"/>
                        <w:position w:val="-4"/>
                        <w:sz w:val="20"/>
                        <w:u w:val="single"/>
                      </w:rPr>
                      <w:t xml:space="preserve"> </w:t>
                    </w:r>
                    <w:r>
                      <w:rPr>
                        <w:rFonts w:ascii="Arial"/>
                        <w:color w:val="0000FF"/>
                        <w:spacing w:val="-5"/>
                        <w:sz w:val="24"/>
                        <w:u w:val="single" w:color="000000"/>
                      </w:rPr>
                      <w:t>PL</w:t>
                    </w:r>
                    <w:r>
                      <w:rPr>
                        <w:rFonts w:ascii="Arial"/>
                        <w:color w:val="0000FF"/>
                        <w:sz w:val="24"/>
                        <w:u w:val="single" w:color="000000"/>
                      </w:rPr>
                      <w:tab/>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EC" w14:textId="77777777" w:rsidR="00A760F3" w:rsidRDefault="00A23B45">
    <w:pPr>
      <w:pStyle w:val="BodyText"/>
      <w:spacing w:line="14" w:lineRule="auto"/>
      <w:rPr>
        <w:sz w:val="20"/>
      </w:rPr>
    </w:pPr>
    <w:r>
      <w:rPr>
        <w:noProof/>
      </w:rPr>
      <mc:AlternateContent>
        <mc:Choice Requires="wps">
          <w:drawing>
            <wp:anchor distT="0" distB="0" distL="0" distR="0" simplePos="0" relativeHeight="486944768" behindDoc="1" locked="0" layoutInCell="1" allowOverlap="1" wp14:anchorId="0B238C1B" wp14:editId="0B238C1C">
              <wp:simplePos x="0" y="0"/>
              <wp:positionH relativeFrom="page">
                <wp:posOffset>5565212</wp:posOffset>
              </wp:positionH>
              <wp:positionV relativeFrom="page">
                <wp:posOffset>9383086</wp:posOffset>
              </wp:positionV>
              <wp:extent cx="1331595" cy="46799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1595" cy="467995"/>
                      </a:xfrm>
                      <a:prstGeom prst="rect">
                        <a:avLst/>
                      </a:prstGeom>
                    </wps:spPr>
                    <wps:txbx>
                      <w:txbxContent>
                        <w:p w14:paraId="0B238CB5" w14:textId="77777777" w:rsidR="00A760F3" w:rsidRDefault="00A23B45">
                          <w:pPr>
                            <w:tabs>
                              <w:tab w:val="left" w:pos="1288"/>
                              <w:tab w:val="left" w:pos="2076"/>
                            </w:tabs>
                            <w:spacing w:before="12"/>
                            <w:ind w:left="20"/>
                            <w:rPr>
                              <w:rFonts w:ascii="Arial"/>
                              <w:sz w:val="24"/>
                            </w:rPr>
                          </w:pPr>
                          <w:r>
                            <w:rPr>
                              <w:rFonts w:ascii="Times New Roman"/>
                              <w:color w:val="0000FF"/>
                              <w:spacing w:val="74"/>
                              <w:sz w:val="24"/>
                              <w:u w:val="single" w:color="000000"/>
                            </w:rPr>
                            <w:t xml:space="preserve"> </w:t>
                          </w:r>
                          <w:r>
                            <w:rPr>
                              <w:rFonts w:ascii="Arial"/>
                              <w:color w:val="0000FF"/>
                              <w:sz w:val="24"/>
                              <w:u w:val="single" w:color="000000"/>
                            </w:rPr>
                            <w:t>6/30/23</w:t>
                          </w:r>
                          <w:r>
                            <w:rPr>
                              <w:rFonts w:ascii="Arial"/>
                              <w:color w:val="0000FF"/>
                              <w:spacing w:val="-5"/>
                              <w:sz w:val="24"/>
                              <w:u w:val="single" w:color="000000"/>
                            </w:rPr>
                            <w:t xml:space="preserve"> </w:t>
                          </w:r>
                          <w:r>
                            <w:rPr>
                              <w:rFonts w:ascii="Arial"/>
                              <w:spacing w:val="-10"/>
                              <w:position w:val="-4"/>
                              <w:sz w:val="20"/>
                              <w:u w:val="single"/>
                            </w:rPr>
                            <w:t>/</w:t>
                          </w:r>
                          <w:r>
                            <w:rPr>
                              <w:rFonts w:ascii="Arial"/>
                              <w:position w:val="-4"/>
                              <w:sz w:val="20"/>
                              <w:u w:val="single"/>
                            </w:rPr>
                            <w:tab/>
                          </w:r>
                          <w:r>
                            <w:rPr>
                              <w:rFonts w:ascii="Arial"/>
                              <w:color w:val="0000FF"/>
                              <w:spacing w:val="-5"/>
                              <w:sz w:val="24"/>
                              <w:u w:val="single" w:color="000000"/>
                            </w:rPr>
                            <w:t>AS</w:t>
                          </w:r>
                          <w:r>
                            <w:rPr>
                              <w:rFonts w:ascii="Arial"/>
                              <w:color w:val="0000FF"/>
                              <w:sz w:val="24"/>
                              <w:u w:val="single" w:color="000000"/>
                            </w:rPr>
                            <w:tab/>
                          </w:r>
                        </w:p>
                        <w:p w14:paraId="0B238CB6" w14:textId="77777777" w:rsidR="00A760F3" w:rsidRDefault="00A23B45">
                          <w:pPr>
                            <w:spacing w:before="73"/>
                            <w:ind w:left="158"/>
                            <w:rPr>
                              <w:rFonts w:ascii="Arial"/>
                              <w:sz w:val="24"/>
                            </w:rPr>
                          </w:pPr>
                          <w:r>
                            <w:rPr>
                              <w:rFonts w:ascii="Arial"/>
                              <w:color w:val="0000FF"/>
                              <w:spacing w:val="-134"/>
                              <w:sz w:val="24"/>
                            </w:rPr>
                            <w:t>6</w:t>
                          </w:r>
                          <w:r>
                            <w:rPr>
                              <w:rFonts w:ascii="Arial"/>
                              <w:color w:val="0000FF"/>
                              <w:spacing w:val="-1"/>
                              <w:sz w:val="24"/>
                            </w:rPr>
                            <w:t>6</w:t>
                          </w:r>
                          <w:r>
                            <w:rPr>
                              <w:rFonts w:ascii="Arial"/>
                              <w:color w:val="0000FF"/>
                              <w:spacing w:val="-67"/>
                              <w:sz w:val="24"/>
                            </w:rPr>
                            <w:t>/</w:t>
                          </w:r>
                          <w:r>
                            <w:rPr>
                              <w:rFonts w:ascii="Arial"/>
                              <w:color w:val="0000FF"/>
                              <w:spacing w:val="-1"/>
                              <w:sz w:val="24"/>
                            </w:rPr>
                            <w:t>/</w:t>
                          </w:r>
                          <w:r>
                            <w:rPr>
                              <w:rFonts w:ascii="Arial"/>
                              <w:color w:val="0000FF"/>
                              <w:spacing w:val="-134"/>
                              <w:sz w:val="24"/>
                            </w:rPr>
                            <w:t>3</w:t>
                          </w:r>
                          <w:r>
                            <w:rPr>
                              <w:rFonts w:ascii="Arial"/>
                              <w:color w:val="0000FF"/>
                              <w:spacing w:val="-1"/>
                              <w:sz w:val="24"/>
                            </w:rPr>
                            <w:t>3</w:t>
                          </w:r>
                          <w:r>
                            <w:rPr>
                              <w:rFonts w:ascii="Arial"/>
                              <w:color w:val="0000FF"/>
                              <w:spacing w:val="-134"/>
                              <w:sz w:val="24"/>
                            </w:rPr>
                            <w:t>0</w:t>
                          </w:r>
                          <w:r>
                            <w:rPr>
                              <w:rFonts w:ascii="Arial"/>
                              <w:color w:val="0000FF"/>
                              <w:spacing w:val="-1"/>
                              <w:sz w:val="24"/>
                            </w:rPr>
                            <w:t>0</w:t>
                          </w:r>
                          <w:r>
                            <w:rPr>
                              <w:rFonts w:ascii="Arial"/>
                              <w:color w:val="0000FF"/>
                              <w:spacing w:val="-134"/>
                              <w:sz w:val="24"/>
                            </w:rPr>
                            <w:t>3</w:t>
                          </w:r>
                          <w:r>
                            <w:rPr>
                              <w:rFonts w:ascii="Arial"/>
                              <w:color w:val="0000FF"/>
                              <w:spacing w:val="-1"/>
                              <w:sz w:val="24"/>
                            </w:rPr>
                            <w:t>/2</w:t>
                          </w:r>
                          <w:r>
                            <w:rPr>
                              <w:rFonts w:ascii="Arial"/>
                              <w:color w:val="0000FF"/>
                              <w:sz w:val="24"/>
                            </w:rPr>
                            <w:t>3</w:t>
                          </w:r>
                          <w:r>
                            <w:rPr>
                              <w:rFonts w:ascii="Arial"/>
                              <w:color w:val="0000FF"/>
                              <w:spacing w:val="58"/>
                              <w:w w:val="150"/>
                              <w:sz w:val="24"/>
                            </w:rPr>
                            <w:t xml:space="preserve"> </w:t>
                          </w:r>
                          <w:r>
                            <w:rPr>
                              <w:rFonts w:ascii="Arial"/>
                              <w:position w:val="-4"/>
                              <w:sz w:val="20"/>
                            </w:rPr>
                            <w:t>/</w:t>
                          </w:r>
                          <w:r>
                            <w:rPr>
                              <w:rFonts w:ascii="Arial"/>
                              <w:spacing w:val="-14"/>
                              <w:position w:val="-4"/>
                              <w:sz w:val="20"/>
                            </w:rPr>
                            <w:t xml:space="preserve"> </w:t>
                          </w:r>
                          <w:r>
                            <w:rPr>
                              <w:rFonts w:ascii="Arial"/>
                              <w:color w:val="0000FF"/>
                              <w:spacing w:val="-7"/>
                              <w:sz w:val="24"/>
                            </w:rPr>
                            <w:t>PL</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C1B" id="_x0000_t202" coordsize="21600,21600" o:spt="202" path="m,l,21600r21600,l21600,xe">
              <v:stroke joinstyle="miter"/>
              <v:path gradientshapeok="t" o:connecttype="rect"/>
            </v:shapetype>
            <v:shape id="Textbox 18" o:spid="_x0000_s1040" type="#_x0000_t202" style="position:absolute;margin-left:438.2pt;margin-top:738.85pt;width:104.85pt;height:36.85pt;z-index:-1637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" filled="f" stroked="f">
              <v:textbox inset="0,0,0,0">
                <w:txbxContent>
                  <w:p w14:paraId="0B238CB5" w14:textId="77777777" w:rsidR="00A760F3" w:rsidRDefault="00A23B45">
                    <w:pPr>
                      <w:tabs>
                        <w:tab w:val="left" w:pos="1288"/>
                        <w:tab w:val="left" w:pos="2076"/>
                      </w:tabs>
                      <w:spacing w:before="12"/>
                      <w:ind w:left="20"/>
                      <w:rPr>
                        <w:rFonts w:ascii="Arial"/>
                        <w:sz w:val="24"/>
                      </w:rPr>
                    </w:pPr>
                    <w:r>
                      <w:rPr>
                        <w:rFonts w:ascii="Times New Roman"/>
                        <w:color w:val="0000FF"/>
                        <w:spacing w:val="74"/>
                        <w:sz w:val="24"/>
                        <w:u w:val="single" w:color="000000"/>
                      </w:rPr>
                      <w:t xml:space="preserve"> </w:t>
                    </w:r>
                    <w:r>
                      <w:rPr>
                        <w:rFonts w:ascii="Arial"/>
                        <w:color w:val="0000FF"/>
                        <w:sz w:val="24"/>
                        <w:u w:val="single" w:color="000000"/>
                      </w:rPr>
                      <w:t>6/30/23</w:t>
                    </w:r>
                    <w:r>
                      <w:rPr>
                        <w:rFonts w:ascii="Arial"/>
                        <w:color w:val="0000FF"/>
                        <w:spacing w:val="-5"/>
                        <w:sz w:val="24"/>
                        <w:u w:val="single" w:color="000000"/>
                      </w:rPr>
                      <w:t xml:space="preserve"> </w:t>
                    </w:r>
                    <w:r>
                      <w:rPr>
                        <w:rFonts w:ascii="Arial"/>
                        <w:spacing w:val="-10"/>
                        <w:position w:val="-4"/>
                        <w:sz w:val="20"/>
                        <w:u w:val="single"/>
                      </w:rPr>
                      <w:t>/</w:t>
                    </w:r>
                    <w:r>
                      <w:rPr>
                        <w:rFonts w:ascii="Arial"/>
                        <w:position w:val="-4"/>
                        <w:sz w:val="20"/>
                        <w:u w:val="single"/>
                      </w:rPr>
                      <w:tab/>
                    </w:r>
                    <w:r>
                      <w:rPr>
                        <w:rFonts w:ascii="Arial"/>
                        <w:color w:val="0000FF"/>
                        <w:spacing w:val="-5"/>
                        <w:sz w:val="24"/>
                        <w:u w:val="single" w:color="000000"/>
                      </w:rPr>
                      <w:t>AS</w:t>
                    </w:r>
                    <w:r>
                      <w:rPr>
                        <w:rFonts w:ascii="Arial"/>
                        <w:color w:val="0000FF"/>
                        <w:sz w:val="24"/>
                        <w:u w:val="single" w:color="000000"/>
                      </w:rPr>
                      <w:tab/>
                    </w:r>
                  </w:p>
                  <w:p w14:paraId="0B238CB6" w14:textId="77777777" w:rsidR="00A760F3" w:rsidRDefault="00A23B45">
                    <w:pPr>
                      <w:spacing w:before="73"/>
                      <w:ind w:left="158"/>
                      <w:rPr>
                        <w:rFonts w:ascii="Arial"/>
                        <w:sz w:val="24"/>
                      </w:rPr>
                    </w:pPr>
                    <w:r>
                      <w:rPr>
                        <w:rFonts w:ascii="Arial"/>
                        <w:color w:val="0000FF"/>
                        <w:spacing w:val="-134"/>
                        <w:sz w:val="24"/>
                      </w:rPr>
                      <w:t>6</w:t>
                    </w:r>
                    <w:r>
                      <w:rPr>
                        <w:rFonts w:ascii="Arial"/>
                        <w:color w:val="0000FF"/>
                        <w:spacing w:val="-1"/>
                        <w:sz w:val="24"/>
                      </w:rPr>
                      <w:t>6</w:t>
                    </w:r>
                    <w:r>
                      <w:rPr>
                        <w:rFonts w:ascii="Arial"/>
                        <w:color w:val="0000FF"/>
                        <w:spacing w:val="-67"/>
                        <w:sz w:val="24"/>
                      </w:rPr>
                      <w:t>/</w:t>
                    </w:r>
                    <w:r>
                      <w:rPr>
                        <w:rFonts w:ascii="Arial"/>
                        <w:color w:val="0000FF"/>
                        <w:spacing w:val="-1"/>
                        <w:sz w:val="24"/>
                      </w:rPr>
                      <w:t>/</w:t>
                    </w:r>
                    <w:r>
                      <w:rPr>
                        <w:rFonts w:ascii="Arial"/>
                        <w:color w:val="0000FF"/>
                        <w:spacing w:val="-134"/>
                        <w:sz w:val="24"/>
                      </w:rPr>
                      <w:t>3</w:t>
                    </w:r>
                    <w:r>
                      <w:rPr>
                        <w:rFonts w:ascii="Arial"/>
                        <w:color w:val="0000FF"/>
                        <w:spacing w:val="-1"/>
                        <w:sz w:val="24"/>
                      </w:rPr>
                      <w:t>3</w:t>
                    </w:r>
                    <w:r>
                      <w:rPr>
                        <w:rFonts w:ascii="Arial"/>
                        <w:color w:val="0000FF"/>
                        <w:spacing w:val="-134"/>
                        <w:sz w:val="24"/>
                      </w:rPr>
                      <w:t>0</w:t>
                    </w:r>
                    <w:r>
                      <w:rPr>
                        <w:rFonts w:ascii="Arial"/>
                        <w:color w:val="0000FF"/>
                        <w:spacing w:val="-1"/>
                        <w:sz w:val="24"/>
                      </w:rPr>
                      <w:t>0</w:t>
                    </w:r>
                    <w:r>
                      <w:rPr>
                        <w:rFonts w:ascii="Arial"/>
                        <w:color w:val="0000FF"/>
                        <w:spacing w:val="-134"/>
                        <w:sz w:val="24"/>
                      </w:rPr>
                      <w:t>3</w:t>
                    </w:r>
                    <w:r>
                      <w:rPr>
                        <w:rFonts w:ascii="Arial"/>
                        <w:color w:val="0000FF"/>
                        <w:spacing w:val="-1"/>
                        <w:sz w:val="24"/>
                      </w:rPr>
                      <w:t>/2</w:t>
                    </w:r>
                    <w:r>
                      <w:rPr>
                        <w:rFonts w:ascii="Arial"/>
                        <w:color w:val="0000FF"/>
                        <w:sz w:val="24"/>
                      </w:rPr>
                      <w:t>3</w:t>
                    </w:r>
                    <w:r>
                      <w:rPr>
                        <w:rFonts w:ascii="Arial"/>
                        <w:color w:val="0000FF"/>
                        <w:spacing w:val="58"/>
                        <w:w w:val="150"/>
                        <w:sz w:val="24"/>
                      </w:rPr>
                      <w:t xml:space="preserve"> </w:t>
                    </w:r>
                    <w:r>
                      <w:rPr>
                        <w:rFonts w:ascii="Arial"/>
                        <w:position w:val="-4"/>
                        <w:sz w:val="20"/>
                      </w:rPr>
                      <w:t>/</w:t>
                    </w:r>
                    <w:r>
                      <w:rPr>
                        <w:rFonts w:ascii="Arial"/>
                        <w:spacing w:val="-14"/>
                        <w:position w:val="-4"/>
                        <w:sz w:val="20"/>
                      </w:rPr>
                      <w:t xml:space="preserve"> </w:t>
                    </w:r>
                    <w:r>
                      <w:rPr>
                        <w:rFonts w:ascii="Arial"/>
                        <w:color w:val="0000FF"/>
                        <w:spacing w:val="-7"/>
                        <w:sz w:val="24"/>
                      </w:rPr>
                      <w:t>PL</w:t>
                    </w:r>
                  </w:p>
                </w:txbxContent>
              </v:textbox>
              <w10:wrap anchorx="page" anchory="page"/>
            </v:shape>
          </w:pict>
        </mc:Fallback>
      </mc:AlternateContent>
    </w:r>
    <w:r>
      <w:rPr>
        <w:noProof/>
      </w:rPr>
      <mc:AlternateContent>
        <mc:Choice Requires="wps">
          <w:drawing>
            <wp:anchor distT="0" distB="0" distL="0" distR="0" simplePos="0" relativeHeight="486945280" behindDoc="1" locked="0" layoutInCell="1" allowOverlap="1" wp14:anchorId="0B238C1D" wp14:editId="0B238C1E">
              <wp:simplePos x="0" y="0"/>
              <wp:positionH relativeFrom="page">
                <wp:posOffset>4330687</wp:posOffset>
              </wp:positionH>
              <wp:positionV relativeFrom="page">
                <wp:posOffset>9435889</wp:posOffset>
              </wp:positionV>
              <wp:extent cx="1153795" cy="16700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3795" cy="167005"/>
                      </a:xfrm>
                      <a:prstGeom prst="rect">
                        <a:avLst/>
                      </a:prstGeom>
                    </wps:spPr>
                    <wps:txbx>
                      <w:txbxContent>
                        <w:p w14:paraId="0B238CB7"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1D" id="Textbox 19" o:spid="_x0000_s1041" type="#_x0000_t202" style="position:absolute;margin-left:341pt;margin-top:743pt;width:90.85pt;height:13.15pt;z-index:-163712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" filled="f" stroked="f">
              <v:textbox inset="0,0,0,0">
                <w:txbxContent>
                  <w:p w14:paraId="0B238CB7"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txbxContent>
              </v:textbox>
              <w10:wrap anchorx="page" anchory="page"/>
            </v:shape>
          </w:pict>
        </mc:Fallback>
      </mc:AlternateContent>
    </w:r>
    <w:r>
      <w:rPr>
        <w:noProof/>
      </w:rPr>
      <mc:AlternateContent>
        <mc:Choice Requires="wps">
          <w:drawing>
            <wp:anchor distT="0" distB="0" distL="0" distR="0" simplePos="0" relativeHeight="486945792" behindDoc="1" locked="0" layoutInCell="1" allowOverlap="1" wp14:anchorId="0B238C1F" wp14:editId="0B238C20">
              <wp:simplePos x="0" y="0"/>
              <wp:positionH relativeFrom="page">
                <wp:posOffset>673100</wp:posOffset>
              </wp:positionH>
              <wp:positionV relativeFrom="page">
                <wp:posOffset>9470380</wp:posOffset>
              </wp:positionV>
              <wp:extent cx="1022350" cy="235585"/>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B8"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1F" id="Textbox 20" o:spid="_x0000_s1042" type="#_x0000_t202" style="position:absolute;margin-left:53pt;margin-top:745.7pt;width:80.5pt;height:18.55pt;z-index:-16370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" filled="f" stroked="f">
              <v:textbox inset="0,0,0,0">
                <w:txbxContent>
                  <w:p w14:paraId="0B238CB8"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r>
      <w:rPr>
        <w:noProof/>
      </w:rPr>
      <mc:AlternateContent>
        <mc:Choice Requires="wps">
          <w:drawing>
            <wp:anchor distT="0" distB="0" distL="0" distR="0" simplePos="0" relativeHeight="486946304" behindDoc="1" locked="0" layoutInCell="1" allowOverlap="1" wp14:anchorId="0B238C21" wp14:editId="0B238C22">
              <wp:simplePos x="0" y="0"/>
              <wp:positionH relativeFrom="page">
                <wp:posOffset>4330697</wp:posOffset>
              </wp:positionH>
              <wp:positionV relativeFrom="page">
                <wp:posOffset>9684259</wp:posOffset>
              </wp:positionV>
              <wp:extent cx="1252220" cy="16700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167005"/>
                      </a:xfrm>
                      <a:prstGeom prst="rect">
                        <a:avLst/>
                      </a:prstGeom>
                    </wps:spPr>
                    <wps:txbx>
                      <w:txbxContent>
                        <w:p w14:paraId="0B238CB9"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21" id="Textbox 21" o:spid="_x0000_s1043" type="#_x0000_t202" style="position:absolute;margin-left:341pt;margin-top:762.55pt;width:98.6pt;height:13.15pt;z-index:-16370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" filled="f" stroked="f">
              <v:textbox inset="0,0,0,0">
                <w:txbxContent>
                  <w:p w14:paraId="0B238CB9"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EE" w14:textId="77777777" w:rsidR="00A760F3" w:rsidRDefault="00A23B45">
    <w:pPr>
      <w:pStyle w:val="BodyText"/>
      <w:spacing w:line="14" w:lineRule="auto"/>
      <w:rPr>
        <w:sz w:val="20"/>
      </w:rPr>
    </w:pPr>
    <w:r>
      <w:rPr>
        <w:noProof/>
      </w:rPr>
      <mc:AlternateContent>
        <mc:Choice Requires="wps">
          <w:drawing>
            <wp:anchor distT="0" distB="0" distL="0" distR="0" simplePos="0" relativeHeight="486947840" behindDoc="1" locked="0" layoutInCell="1" allowOverlap="1" wp14:anchorId="0B238C27" wp14:editId="0B238C28">
              <wp:simplePos x="0" y="0"/>
              <wp:positionH relativeFrom="page">
                <wp:posOffset>5565212</wp:posOffset>
              </wp:positionH>
              <wp:positionV relativeFrom="page">
                <wp:posOffset>9398021</wp:posOffset>
              </wp:positionV>
              <wp:extent cx="1393825" cy="453390"/>
              <wp:effectExtent l="0" t="0" r="0" b="0"/>
              <wp:wrapNone/>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3825" cy="453390"/>
                      </a:xfrm>
                      <a:prstGeom prst="rect">
                        <a:avLst/>
                      </a:prstGeom>
                    </wps:spPr>
                    <wps:txbx>
                      <w:txbxContent>
                        <w:p w14:paraId="0B238CBC" w14:textId="77777777" w:rsidR="00A760F3" w:rsidRDefault="00A23B45">
                          <w:pPr>
                            <w:tabs>
                              <w:tab w:val="left" w:pos="2076"/>
                            </w:tabs>
                            <w:spacing w:before="12"/>
                            <w:ind w:left="20"/>
                            <w:rPr>
                              <w:rFonts w:ascii="Arial"/>
                              <w:sz w:val="24"/>
                            </w:rPr>
                          </w:pPr>
                          <w:r>
                            <w:rPr>
                              <w:rFonts w:ascii="Times New Roman"/>
                              <w:color w:val="0000FF"/>
                              <w:spacing w:val="55"/>
                              <w:sz w:val="24"/>
                              <w:u w:val="single" w:color="000000"/>
                            </w:rPr>
                            <w:t xml:space="preserve"> </w:t>
                          </w:r>
                          <w:r>
                            <w:rPr>
                              <w:rFonts w:ascii="Arial"/>
                              <w:color w:val="0000FF"/>
                              <w:sz w:val="24"/>
                              <w:u w:val="single" w:color="000000"/>
                            </w:rPr>
                            <w:t>6/30/23</w:t>
                          </w:r>
                          <w:r>
                            <w:rPr>
                              <w:rFonts w:ascii="Arial"/>
                              <w:color w:val="0000FF"/>
                              <w:spacing w:val="16"/>
                              <w:sz w:val="24"/>
                              <w:u w:val="single" w:color="000000"/>
                            </w:rPr>
                            <w:t xml:space="preserve"> </w:t>
                          </w:r>
                          <w:proofErr w:type="gramStart"/>
                          <w:r>
                            <w:rPr>
                              <w:rFonts w:ascii="Arial"/>
                              <w:position w:val="-1"/>
                              <w:sz w:val="20"/>
                              <w:u w:val="single"/>
                            </w:rPr>
                            <w:t>/</w:t>
                          </w:r>
                          <w:r>
                            <w:rPr>
                              <w:rFonts w:ascii="Arial"/>
                              <w:spacing w:val="38"/>
                              <w:position w:val="-1"/>
                              <w:sz w:val="20"/>
                              <w:u w:val="single"/>
                            </w:rPr>
                            <w:t xml:space="preserve">  </w:t>
                          </w:r>
                          <w:r>
                            <w:rPr>
                              <w:rFonts w:ascii="Arial"/>
                              <w:color w:val="0000FF"/>
                              <w:spacing w:val="-5"/>
                              <w:sz w:val="24"/>
                              <w:u w:val="single" w:color="000000"/>
                            </w:rPr>
                            <w:t>AS</w:t>
                          </w:r>
                          <w:proofErr w:type="gramEnd"/>
                          <w:r>
                            <w:rPr>
                              <w:rFonts w:ascii="Arial"/>
                              <w:color w:val="0000FF"/>
                              <w:sz w:val="24"/>
                              <w:u w:val="single" w:color="000000"/>
                            </w:rPr>
                            <w:tab/>
                          </w:r>
                        </w:p>
                        <w:p w14:paraId="0B238CBD" w14:textId="77777777" w:rsidR="00A760F3" w:rsidRDefault="00A23B45">
                          <w:pPr>
                            <w:tabs>
                              <w:tab w:val="left" w:pos="2174"/>
                            </w:tabs>
                            <w:spacing w:before="80"/>
                            <w:ind w:left="120"/>
                            <w:rPr>
                              <w:rFonts w:ascii="Arial"/>
                              <w:sz w:val="24"/>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4"/>
                              <w:position w:val="-4"/>
                              <w:sz w:val="20"/>
                              <w:u w:val="single"/>
                            </w:rPr>
                            <w:t xml:space="preserve"> </w:t>
                          </w:r>
                          <w:r>
                            <w:rPr>
                              <w:rFonts w:ascii="Arial"/>
                              <w:color w:val="0000FF"/>
                              <w:spacing w:val="-5"/>
                              <w:sz w:val="24"/>
                              <w:u w:val="single" w:color="000000"/>
                            </w:rPr>
                            <w:t>PL</w:t>
                          </w:r>
                          <w:r>
                            <w:rPr>
                              <w:rFonts w:ascii="Arial"/>
                              <w:color w:val="0000FF"/>
                              <w:sz w:val="24"/>
                              <w:u w:val="single" w:color="000000"/>
                            </w:rPr>
                            <w:tab/>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C27" id="_x0000_t202" coordsize="21600,21600" o:spt="202" path="m,l,21600r21600,l21600,xe">
              <v:stroke joinstyle="miter"/>
              <v:path gradientshapeok="t" o:connecttype="rect"/>
            </v:shapetype>
            <v:shape id="Textbox 25" o:spid="_x0000_s1045" type="#_x0000_t202" style="position:absolute;margin-left:438.2pt;margin-top:740pt;width:109.75pt;height:35.7pt;z-index:-1636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" filled="f" stroked="f">
              <v:textbox inset="0,0,0,0">
                <w:txbxContent>
                  <w:p w14:paraId="0B238CBC" w14:textId="77777777" w:rsidR="00A760F3" w:rsidRDefault="00A23B45">
                    <w:pPr>
                      <w:tabs>
                        <w:tab w:val="left" w:pos="2076"/>
                      </w:tabs>
                      <w:spacing w:before="12"/>
                      <w:ind w:left="20"/>
                      <w:rPr>
                        <w:rFonts w:ascii="Arial"/>
                        <w:sz w:val="24"/>
                      </w:rPr>
                    </w:pPr>
                    <w:r>
                      <w:rPr>
                        <w:rFonts w:ascii="Times New Roman"/>
                        <w:color w:val="0000FF"/>
                        <w:spacing w:val="55"/>
                        <w:sz w:val="24"/>
                        <w:u w:val="single" w:color="000000"/>
                      </w:rPr>
                      <w:t xml:space="preserve"> </w:t>
                    </w:r>
                    <w:r>
                      <w:rPr>
                        <w:rFonts w:ascii="Arial"/>
                        <w:color w:val="0000FF"/>
                        <w:sz w:val="24"/>
                        <w:u w:val="single" w:color="000000"/>
                      </w:rPr>
                      <w:t>6/30/23</w:t>
                    </w:r>
                    <w:r>
                      <w:rPr>
                        <w:rFonts w:ascii="Arial"/>
                        <w:color w:val="0000FF"/>
                        <w:spacing w:val="16"/>
                        <w:sz w:val="24"/>
                        <w:u w:val="single" w:color="000000"/>
                      </w:rPr>
                      <w:t xml:space="preserve"> </w:t>
                    </w:r>
                    <w:proofErr w:type="gramStart"/>
                    <w:r>
                      <w:rPr>
                        <w:rFonts w:ascii="Arial"/>
                        <w:position w:val="-1"/>
                        <w:sz w:val="20"/>
                        <w:u w:val="single"/>
                      </w:rPr>
                      <w:t>/</w:t>
                    </w:r>
                    <w:r>
                      <w:rPr>
                        <w:rFonts w:ascii="Arial"/>
                        <w:spacing w:val="38"/>
                        <w:position w:val="-1"/>
                        <w:sz w:val="20"/>
                        <w:u w:val="single"/>
                      </w:rPr>
                      <w:t xml:space="preserve">  </w:t>
                    </w:r>
                    <w:r>
                      <w:rPr>
                        <w:rFonts w:ascii="Arial"/>
                        <w:color w:val="0000FF"/>
                        <w:spacing w:val="-5"/>
                        <w:sz w:val="24"/>
                        <w:u w:val="single" w:color="000000"/>
                      </w:rPr>
                      <w:t>AS</w:t>
                    </w:r>
                    <w:proofErr w:type="gramEnd"/>
                    <w:r>
                      <w:rPr>
                        <w:rFonts w:ascii="Arial"/>
                        <w:color w:val="0000FF"/>
                        <w:sz w:val="24"/>
                        <w:u w:val="single" w:color="000000"/>
                      </w:rPr>
                      <w:tab/>
                    </w:r>
                  </w:p>
                  <w:p w14:paraId="0B238CBD" w14:textId="77777777" w:rsidR="00A760F3" w:rsidRDefault="00A23B45">
                    <w:pPr>
                      <w:tabs>
                        <w:tab w:val="left" w:pos="2174"/>
                      </w:tabs>
                      <w:spacing w:before="80"/>
                      <w:ind w:left="120"/>
                      <w:rPr>
                        <w:rFonts w:ascii="Arial"/>
                        <w:sz w:val="24"/>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4"/>
                        <w:position w:val="-4"/>
                        <w:sz w:val="20"/>
                        <w:u w:val="single"/>
                      </w:rPr>
                      <w:t xml:space="preserve"> </w:t>
                    </w:r>
                    <w:r>
                      <w:rPr>
                        <w:rFonts w:ascii="Arial"/>
                        <w:color w:val="0000FF"/>
                        <w:spacing w:val="-5"/>
                        <w:sz w:val="24"/>
                        <w:u w:val="single" w:color="000000"/>
                      </w:rPr>
                      <w:t>PL</w:t>
                    </w:r>
                    <w:r>
                      <w:rPr>
                        <w:rFonts w:ascii="Arial"/>
                        <w:color w:val="0000FF"/>
                        <w:sz w:val="24"/>
                        <w:u w:val="single" w:color="000000"/>
                      </w:rPr>
                      <w:tab/>
                    </w:r>
                  </w:p>
                </w:txbxContent>
              </v:textbox>
              <w10:wrap anchorx="page" anchory="page"/>
            </v:shape>
          </w:pict>
        </mc:Fallback>
      </mc:AlternateContent>
    </w:r>
    <w:r>
      <w:rPr>
        <w:noProof/>
      </w:rPr>
      <mc:AlternateContent>
        <mc:Choice Requires="wps">
          <w:drawing>
            <wp:anchor distT="0" distB="0" distL="0" distR="0" simplePos="0" relativeHeight="486948352" behindDoc="1" locked="0" layoutInCell="1" allowOverlap="1" wp14:anchorId="0B238C29" wp14:editId="0B238C2A">
              <wp:simplePos x="0" y="0"/>
              <wp:positionH relativeFrom="page">
                <wp:posOffset>4330687</wp:posOffset>
              </wp:positionH>
              <wp:positionV relativeFrom="page">
                <wp:posOffset>9435889</wp:posOffset>
              </wp:positionV>
              <wp:extent cx="1153795" cy="167005"/>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3795" cy="167005"/>
                      </a:xfrm>
                      <a:prstGeom prst="rect">
                        <a:avLst/>
                      </a:prstGeom>
                    </wps:spPr>
                    <wps:txbx>
                      <w:txbxContent>
                        <w:p w14:paraId="0B238CBE"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29" id="Textbox 26" o:spid="_x0000_s1046" type="#_x0000_t202" style="position:absolute;margin-left:341pt;margin-top:743pt;width:90.85pt;height:13.15pt;z-index:-16368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" filled="f" stroked="f">
              <v:textbox inset="0,0,0,0">
                <w:txbxContent>
                  <w:p w14:paraId="0B238CBE"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txbxContent>
              </v:textbox>
              <w10:wrap anchorx="page" anchory="page"/>
            </v:shape>
          </w:pict>
        </mc:Fallback>
      </mc:AlternateContent>
    </w:r>
    <w:r>
      <w:rPr>
        <w:noProof/>
      </w:rPr>
      <mc:AlternateContent>
        <mc:Choice Requires="wps">
          <w:drawing>
            <wp:anchor distT="0" distB="0" distL="0" distR="0" simplePos="0" relativeHeight="486948864" behindDoc="1" locked="0" layoutInCell="1" allowOverlap="1" wp14:anchorId="0B238C2B" wp14:editId="0B238C2C">
              <wp:simplePos x="0" y="0"/>
              <wp:positionH relativeFrom="page">
                <wp:posOffset>673100</wp:posOffset>
              </wp:positionH>
              <wp:positionV relativeFrom="page">
                <wp:posOffset>9470380</wp:posOffset>
              </wp:positionV>
              <wp:extent cx="1022350" cy="23558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BF"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2B" id="Textbox 27" o:spid="_x0000_s1047" type="#_x0000_t202" style="position:absolute;margin-left:53pt;margin-top:745.7pt;width:80.5pt;height:18.55pt;z-index:-16367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" filled="f" stroked="f">
              <v:textbox inset="0,0,0,0">
                <w:txbxContent>
                  <w:p w14:paraId="0B238CBF"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r>
      <w:rPr>
        <w:noProof/>
      </w:rPr>
      <mc:AlternateContent>
        <mc:Choice Requires="wps">
          <w:drawing>
            <wp:anchor distT="0" distB="0" distL="0" distR="0" simplePos="0" relativeHeight="486949376" behindDoc="1" locked="0" layoutInCell="1" allowOverlap="1" wp14:anchorId="0B238C2D" wp14:editId="0B238C2E">
              <wp:simplePos x="0" y="0"/>
              <wp:positionH relativeFrom="page">
                <wp:posOffset>4330697</wp:posOffset>
              </wp:positionH>
              <wp:positionV relativeFrom="page">
                <wp:posOffset>9684259</wp:posOffset>
              </wp:positionV>
              <wp:extent cx="1252220" cy="16700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167005"/>
                      </a:xfrm>
                      <a:prstGeom prst="rect">
                        <a:avLst/>
                      </a:prstGeom>
                    </wps:spPr>
                    <wps:txbx>
                      <w:txbxContent>
                        <w:p w14:paraId="0B238CC0"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2D" id="Textbox 28" o:spid="_x0000_s1048" type="#_x0000_t202" style="position:absolute;margin-left:341pt;margin-top:762.55pt;width:98.6pt;height:13.15pt;z-index:-16367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" filled="f" stroked="f">
              <v:textbox inset="0,0,0,0">
                <w:txbxContent>
                  <w:p w14:paraId="0B238CC0"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0" w14:textId="77777777" w:rsidR="00A760F3" w:rsidRDefault="00A23B45">
    <w:pPr>
      <w:pStyle w:val="BodyText"/>
      <w:spacing w:line="14" w:lineRule="auto"/>
      <w:rPr>
        <w:sz w:val="20"/>
      </w:rPr>
    </w:pPr>
    <w:r>
      <w:rPr>
        <w:noProof/>
      </w:rPr>
      <mc:AlternateContent>
        <mc:Choice Requires="wps">
          <w:drawing>
            <wp:anchor distT="0" distB="0" distL="0" distR="0" simplePos="0" relativeHeight="486950912" behindDoc="1" locked="0" layoutInCell="1" allowOverlap="1" wp14:anchorId="0B238C33" wp14:editId="0B238C34">
              <wp:simplePos x="0" y="0"/>
              <wp:positionH relativeFrom="page">
                <wp:posOffset>5577912</wp:posOffset>
              </wp:positionH>
              <wp:positionV relativeFrom="page">
                <wp:posOffset>9584287</wp:posOffset>
              </wp:positionV>
              <wp:extent cx="635635" cy="1270"/>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635" cy="1270"/>
                      </a:xfrm>
                      <a:custGeom>
                        <a:avLst/>
                        <a:gdLst/>
                        <a:ahLst/>
                        <a:cxnLst/>
                        <a:rect l="l" t="t" r="r" b="b"/>
                        <a:pathLst>
                          <a:path w="635635">
                            <a:moveTo>
                              <a:pt x="0" y="0"/>
                            </a:moveTo>
                            <a:lnTo>
                              <a:pt x="140153" y="0"/>
                            </a:lnTo>
                          </a:path>
                          <a:path w="635635">
                            <a:moveTo>
                              <a:pt x="141696" y="0"/>
                            </a:moveTo>
                            <a:lnTo>
                              <a:pt x="635371"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C9393D" id="Graphic 31" o:spid="_x0000_s1026" style="position:absolute;margin-left:439.2pt;margin-top:754.65pt;width:50.05pt;height:.1pt;z-index:-16365568;visibility:visible;mso-wrap-style:square;mso-wrap-distance-left:0;mso-wrap-distance-top:0;mso-wrap-distance-right:0;mso-wrap-distance-bottom:0;mso-position-horizontal:absolute;mso-position-horizontal-relative:page;mso-position-vertical:absolute;mso-position-vertical-relative:page;v-text-anchor:top" coordsize="635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" path="m,l140153,em141696,l635371,e" filled="f" strokeweight=".22133mm">
              <v:path arrowok="t"/>
              <w10:wrap anchorx="page" anchory="page"/>
            </v:shape>
          </w:pict>
        </mc:Fallback>
      </mc:AlternateContent>
    </w:r>
    <w:r>
      <w:rPr>
        <w:noProof/>
      </w:rPr>
      <mc:AlternateContent>
        <mc:Choice Requires="wps">
          <w:drawing>
            <wp:anchor distT="0" distB="0" distL="0" distR="0" simplePos="0" relativeHeight="486951424" behindDoc="1" locked="0" layoutInCell="1" allowOverlap="1" wp14:anchorId="0B238C35" wp14:editId="0B238C36">
              <wp:simplePos x="0" y="0"/>
              <wp:positionH relativeFrom="page">
                <wp:posOffset>6248335</wp:posOffset>
              </wp:positionH>
              <wp:positionV relativeFrom="page">
                <wp:posOffset>9584287</wp:posOffset>
              </wp:positionV>
              <wp:extent cx="635635" cy="127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635" cy="1270"/>
                      </a:xfrm>
                      <a:custGeom>
                        <a:avLst/>
                        <a:gdLst/>
                        <a:ahLst/>
                        <a:cxnLst/>
                        <a:rect l="l" t="t" r="r" b="b"/>
                        <a:pathLst>
                          <a:path w="635635">
                            <a:moveTo>
                              <a:pt x="0" y="0"/>
                            </a:moveTo>
                            <a:lnTo>
                              <a:pt x="281849" y="0"/>
                            </a:lnTo>
                          </a:path>
                          <a:path w="635635">
                            <a:moveTo>
                              <a:pt x="283392" y="0"/>
                            </a:moveTo>
                            <a:lnTo>
                              <a:pt x="635318"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4F94C3" id="Graphic 32" o:spid="_x0000_s1026" style="position:absolute;margin-left:492pt;margin-top:754.65pt;width:50.05pt;height:.1pt;z-index:-16365056;visibility:visible;mso-wrap-style:square;mso-wrap-distance-left:0;mso-wrap-distance-top:0;mso-wrap-distance-right:0;mso-wrap-distance-bottom:0;mso-position-horizontal:absolute;mso-position-horizontal-relative:page;mso-position-vertical:absolute;mso-position-vertical-relative:page;v-text-anchor:top" coordsize="635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" path="m,l281849,em283392,l635318,e" filled="f" strokeweight=".22133mm">
              <v:path arrowok="t"/>
              <w10:wrap anchorx="page" anchory="page"/>
            </v:shape>
          </w:pict>
        </mc:Fallback>
      </mc:AlternateContent>
    </w:r>
    <w:r>
      <w:rPr>
        <w:noProof/>
      </w:rPr>
      <mc:AlternateContent>
        <mc:Choice Requires="wps">
          <w:drawing>
            <wp:anchor distT="0" distB="0" distL="0" distR="0" simplePos="0" relativeHeight="486951936" behindDoc="1" locked="0" layoutInCell="1" allowOverlap="1" wp14:anchorId="0B238C37" wp14:editId="0B238C38">
              <wp:simplePos x="0" y="0"/>
              <wp:positionH relativeFrom="page">
                <wp:posOffset>5637529</wp:posOffset>
              </wp:positionH>
              <wp:positionV relativeFrom="page">
                <wp:posOffset>9377702</wp:posOffset>
              </wp:positionV>
              <wp:extent cx="532130" cy="196215"/>
              <wp:effectExtent l="0" t="0" r="0" b="0"/>
              <wp:wrapNone/>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130" cy="196215"/>
                      </a:xfrm>
                      <a:prstGeom prst="rect">
                        <a:avLst/>
                      </a:prstGeom>
                    </wps:spPr>
                    <wps:txbx>
                      <w:txbxContent>
                        <w:p w14:paraId="0B238CC3" w14:textId="77777777" w:rsidR="00A760F3" w:rsidRDefault="00A23B45">
                          <w:pPr>
                            <w:spacing w:before="12"/>
                            <w:ind w:left="20"/>
                            <w:rPr>
                              <w:rFonts w:ascii="Arial"/>
                              <w:sz w:val="24"/>
                            </w:rPr>
                          </w:pPr>
                          <w:r>
                            <w:rPr>
                              <w:rFonts w:ascii="Arial"/>
                              <w:color w:val="0000FF"/>
                              <w:spacing w:val="-2"/>
                              <w:sz w:val="24"/>
                            </w:rPr>
                            <w:t>6/30/23</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C37" id="_x0000_t202" coordsize="21600,21600" o:spt="202" path="m,l,21600r21600,l21600,xe">
              <v:stroke joinstyle="miter"/>
              <v:path gradientshapeok="t" o:connecttype="rect"/>
            </v:shapetype>
            <v:shape id="Textbox 33" o:spid="_x0000_s1050" type="#_x0000_t202" style="position:absolute;margin-left:443.9pt;margin-top:738.4pt;width:41.9pt;height:15.45pt;z-index:-16364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" filled="f" stroked="f">
              <v:textbox inset="0,0,0,0">
                <w:txbxContent>
                  <w:p w14:paraId="0B238CC3" w14:textId="77777777" w:rsidR="00A760F3" w:rsidRDefault="00A23B45">
                    <w:pPr>
                      <w:spacing w:before="12"/>
                      <w:ind w:left="20"/>
                      <w:rPr>
                        <w:rFonts w:ascii="Arial"/>
                        <w:sz w:val="24"/>
                      </w:rPr>
                    </w:pPr>
                    <w:r>
                      <w:rPr>
                        <w:rFonts w:ascii="Arial"/>
                        <w:color w:val="0000FF"/>
                        <w:spacing w:val="-2"/>
                        <w:sz w:val="24"/>
                      </w:rPr>
                      <w:t>6/30/23</w:t>
                    </w:r>
                  </w:p>
                </w:txbxContent>
              </v:textbox>
              <w10:wrap anchorx="page" anchory="page"/>
            </v:shape>
          </w:pict>
        </mc:Fallback>
      </mc:AlternateContent>
    </w:r>
    <w:r>
      <w:rPr>
        <w:noProof/>
      </w:rPr>
      <mc:AlternateContent>
        <mc:Choice Requires="wps">
          <w:drawing>
            <wp:anchor distT="0" distB="0" distL="0" distR="0" simplePos="0" relativeHeight="486952448" behindDoc="1" locked="0" layoutInCell="1" allowOverlap="1" wp14:anchorId="0B238C39" wp14:editId="0B238C3A">
              <wp:simplePos x="0" y="0"/>
              <wp:positionH relativeFrom="page">
                <wp:posOffset>6354626</wp:posOffset>
              </wp:positionH>
              <wp:positionV relativeFrom="page">
                <wp:posOffset>9377702</wp:posOffset>
              </wp:positionV>
              <wp:extent cx="228600" cy="19621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 cy="196215"/>
                      </a:xfrm>
                      <a:prstGeom prst="rect">
                        <a:avLst/>
                      </a:prstGeom>
                    </wps:spPr>
                    <wps:txbx>
                      <w:txbxContent>
                        <w:p w14:paraId="0B238CC4" w14:textId="77777777" w:rsidR="00A760F3" w:rsidRDefault="00A23B45">
                          <w:pPr>
                            <w:spacing w:before="12"/>
                            <w:ind w:left="20"/>
                            <w:rPr>
                              <w:rFonts w:ascii="Arial"/>
                              <w:sz w:val="24"/>
                            </w:rPr>
                          </w:pPr>
                          <w:r>
                            <w:rPr>
                              <w:rFonts w:ascii="Arial"/>
                              <w:color w:val="0000FF"/>
                              <w:spacing w:val="-5"/>
                              <w:sz w:val="24"/>
                            </w:rPr>
                            <w:t>AS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39" id="Textbox 34" o:spid="_x0000_s1051" type="#_x0000_t202" style="position:absolute;margin-left:500.35pt;margin-top:738.4pt;width:18pt;height:15.45pt;z-index:-163640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" filled="f" stroked="f">
              <v:textbox inset="0,0,0,0">
                <w:txbxContent>
                  <w:p w14:paraId="0B238CC4" w14:textId="77777777" w:rsidR="00A760F3" w:rsidRDefault="00A23B45">
                    <w:pPr>
                      <w:spacing w:before="12"/>
                      <w:ind w:left="20"/>
                      <w:rPr>
                        <w:rFonts w:ascii="Arial"/>
                        <w:sz w:val="24"/>
                      </w:rPr>
                    </w:pPr>
                    <w:r>
                      <w:rPr>
                        <w:rFonts w:ascii="Arial"/>
                        <w:color w:val="0000FF"/>
                        <w:spacing w:val="-5"/>
                        <w:sz w:val="24"/>
                      </w:rPr>
                      <w:t>AS</w:t>
                    </w:r>
                  </w:p>
                </w:txbxContent>
              </v:textbox>
              <w10:wrap anchorx="page" anchory="page"/>
            </v:shape>
          </w:pict>
        </mc:Fallback>
      </mc:AlternateContent>
    </w:r>
    <w:r>
      <w:rPr>
        <w:noProof/>
      </w:rPr>
      <mc:AlternateContent>
        <mc:Choice Requires="wps">
          <w:drawing>
            <wp:anchor distT="0" distB="0" distL="0" distR="0" simplePos="0" relativeHeight="486952960" behindDoc="1" locked="0" layoutInCell="1" allowOverlap="1" wp14:anchorId="0B238C3B" wp14:editId="0B238C3C">
              <wp:simplePos x="0" y="0"/>
              <wp:positionH relativeFrom="page">
                <wp:posOffset>4330687</wp:posOffset>
              </wp:positionH>
              <wp:positionV relativeFrom="page">
                <wp:posOffset>9435889</wp:posOffset>
              </wp:positionV>
              <wp:extent cx="1252220" cy="415290"/>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415290"/>
                      </a:xfrm>
                      <a:prstGeom prst="rect">
                        <a:avLst/>
                      </a:prstGeom>
                    </wps:spPr>
                    <wps:txbx>
                      <w:txbxContent>
                        <w:p w14:paraId="0B238CC5"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p w14:paraId="0B238CC6" w14:textId="77777777" w:rsidR="00A760F3" w:rsidRDefault="00A23B45">
                          <w:pPr>
                            <w:spacing w:before="16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3B" id="Textbox 35" o:spid="_x0000_s1052" type="#_x0000_t202" style="position:absolute;margin-left:341pt;margin-top:743pt;width:98.6pt;height:32.7pt;z-index:-16363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" filled="f" stroked="f">
              <v:textbox inset="0,0,0,0">
                <w:txbxContent>
                  <w:p w14:paraId="0B238CC5"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p w14:paraId="0B238CC6" w14:textId="77777777" w:rsidR="00A760F3" w:rsidRDefault="00A23B45">
                    <w:pPr>
                      <w:spacing w:before="16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v:textbox>
              <w10:wrap anchorx="page" anchory="page"/>
            </v:shape>
          </w:pict>
        </mc:Fallback>
      </mc:AlternateContent>
    </w:r>
    <w:r>
      <w:rPr>
        <w:noProof/>
      </w:rPr>
      <mc:AlternateContent>
        <mc:Choice Requires="wps">
          <w:drawing>
            <wp:anchor distT="0" distB="0" distL="0" distR="0" simplePos="0" relativeHeight="486953472" behindDoc="1" locked="0" layoutInCell="1" allowOverlap="1" wp14:anchorId="0B238C3D" wp14:editId="0B238C3E">
              <wp:simplePos x="0" y="0"/>
              <wp:positionH relativeFrom="page">
                <wp:posOffset>6200584</wp:posOffset>
              </wp:positionH>
              <wp:positionV relativeFrom="page">
                <wp:posOffset>9435889</wp:posOffset>
              </wp:positionV>
              <wp:extent cx="60325" cy="167005"/>
              <wp:effectExtent l="0" t="0" r="0" b="0"/>
              <wp:wrapNone/>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25" cy="167005"/>
                      </a:xfrm>
                      <a:prstGeom prst="rect">
                        <a:avLst/>
                      </a:prstGeom>
                    </wps:spPr>
                    <wps:txbx>
                      <w:txbxContent>
                        <w:p w14:paraId="0B238CC7" w14:textId="77777777" w:rsidR="00A760F3" w:rsidRDefault="00A23B45">
                          <w:pPr>
                            <w:spacing w:before="12"/>
                            <w:ind w:left="20"/>
                            <w:rPr>
                              <w:rFonts w:ascii="Arial"/>
                              <w:sz w:val="20"/>
                            </w:rPr>
                          </w:pPr>
                          <w:r>
                            <w:rPr>
                              <w:rFonts w:ascii="Arial"/>
                              <w:spacing w:val="-1"/>
                              <w:w w:val="99"/>
                              <w:sz w:val="20"/>
                            </w:rPr>
                            <w:t>/</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3D" id="Textbox 36" o:spid="_x0000_s1053" type="#_x0000_t202" style="position:absolute;margin-left:488.25pt;margin-top:743pt;width:4.75pt;height:13.15pt;z-index:-16363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" filled="f" stroked="f">
              <v:textbox inset="0,0,0,0">
                <w:txbxContent>
                  <w:p w14:paraId="0B238CC7" w14:textId="77777777" w:rsidR="00A760F3" w:rsidRDefault="00A23B45">
                    <w:pPr>
                      <w:spacing w:before="12"/>
                      <w:ind w:left="20"/>
                      <w:rPr>
                        <w:rFonts w:ascii="Arial"/>
                        <w:sz w:val="20"/>
                      </w:rPr>
                    </w:pPr>
                    <w:r>
                      <w:rPr>
                        <w:rFonts w:ascii="Arial"/>
                        <w:spacing w:val="-1"/>
                        <w:w w:val="99"/>
                        <w:sz w:val="20"/>
                      </w:rPr>
                      <w:t>/</w:t>
                    </w:r>
                  </w:p>
                </w:txbxContent>
              </v:textbox>
              <w10:wrap anchorx="page" anchory="page"/>
            </v:shape>
          </w:pict>
        </mc:Fallback>
      </mc:AlternateContent>
    </w:r>
    <w:r>
      <w:rPr>
        <w:noProof/>
      </w:rPr>
      <mc:AlternateContent>
        <mc:Choice Requires="wps">
          <w:drawing>
            <wp:anchor distT="0" distB="0" distL="0" distR="0" simplePos="0" relativeHeight="486953984" behindDoc="1" locked="0" layoutInCell="1" allowOverlap="1" wp14:anchorId="0B238C3F" wp14:editId="0B238C40">
              <wp:simplePos x="0" y="0"/>
              <wp:positionH relativeFrom="page">
                <wp:posOffset>673100</wp:posOffset>
              </wp:positionH>
              <wp:positionV relativeFrom="page">
                <wp:posOffset>9470380</wp:posOffset>
              </wp:positionV>
              <wp:extent cx="1022350" cy="235585"/>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C8"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3F" id="Textbox 37" o:spid="_x0000_s1054" type="#_x0000_t202" style="position:absolute;margin-left:53pt;margin-top:745.7pt;width:80.5pt;height:18.55pt;z-index:-16362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" filled="f" stroked="f">
              <v:textbox inset="0,0,0,0">
                <w:txbxContent>
                  <w:p w14:paraId="0B238CC8"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r>
      <w:rPr>
        <w:noProof/>
      </w:rPr>
      <mc:AlternateContent>
        <mc:Choice Requires="wps">
          <w:drawing>
            <wp:anchor distT="0" distB="0" distL="0" distR="0" simplePos="0" relativeHeight="486954496" behindDoc="1" locked="0" layoutInCell="1" allowOverlap="1" wp14:anchorId="0B238C41" wp14:editId="0B238C42">
              <wp:simplePos x="0" y="0"/>
              <wp:positionH relativeFrom="page">
                <wp:posOffset>5628981</wp:posOffset>
              </wp:positionH>
              <wp:positionV relativeFrom="page">
                <wp:posOffset>9631284</wp:posOffset>
              </wp:positionV>
              <wp:extent cx="1329690" cy="219710"/>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9690" cy="219710"/>
                      </a:xfrm>
                      <a:prstGeom prst="rect">
                        <a:avLst/>
                      </a:prstGeom>
                    </wps:spPr>
                    <wps:txbx>
                      <w:txbxContent>
                        <w:p w14:paraId="0B238CC9" w14:textId="77777777" w:rsidR="00A760F3" w:rsidRDefault="00A23B45">
                          <w:pPr>
                            <w:tabs>
                              <w:tab w:val="left" w:pos="2073"/>
                            </w:tabs>
                            <w:spacing w:before="12"/>
                            <w:ind w:left="20"/>
                            <w:rPr>
                              <w:rFonts w:ascii="Arial"/>
                              <w:sz w:val="24"/>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4"/>
                              <w:position w:val="-4"/>
                              <w:sz w:val="20"/>
                              <w:u w:val="single"/>
                            </w:rPr>
                            <w:t xml:space="preserve"> </w:t>
                          </w:r>
                          <w:r>
                            <w:rPr>
                              <w:rFonts w:ascii="Arial"/>
                              <w:color w:val="0000FF"/>
                              <w:spacing w:val="-5"/>
                              <w:sz w:val="24"/>
                              <w:u w:val="single" w:color="000000"/>
                            </w:rPr>
                            <w:t>PL</w:t>
                          </w:r>
                          <w:r>
                            <w:rPr>
                              <w:rFonts w:ascii="Arial"/>
                              <w:color w:val="0000FF"/>
                              <w:sz w:val="24"/>
                              <w:u w:val="single" w:color="000000"/>
                            </w:rPr>
                            <w:tab/>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41" id="Textbox 38" o:spid="_x0000_s1055" type="#_x0000_t202" style="position:absolute;margin-left:443.25pt;margin-top:758.35pt;width:104.7pt;height:17.3pt;z-index:-16361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" filled="f" stroked="f">
              <v:textbox inset="0,0,0,0">
                <w:txbxContent>
                  <w:p w14:paraId="0B238CC9" w14:textId="77777777" w:rsidR="00A760F3" w:rsidRDefault="00A23B45">
                    <w:pPr>
                      <w:tabs>
                        <w:tab w:val="left" w:pos="2073"/>
                      </w:tabs>
                      <w:spacing w:before="12"/>
                      <w:ind w:left="20"/>
                      <w:rPr>
                        <w:rFonts w:ascii="Arial"/>
                        <w:sz w:val="24"/>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4"/>
                        <w:position w:val="-4"/>
                        <w:sz w:val="20"/>
                        <w:u w:val="single"/>
                      </w:rPr>
                      <w:t xml:space="preserve"> </w:t>
                    </w:r>
                    <w:r>
                      <w:rPr>
                        <w:rFonts w:ascii="Arial"/>
                        <w:color w:val="0000FF"/>
                        <w:spacing w:val="-5"/>
                        <w:sz w:val="24"/>
                        <w:u w:val="single" w:color="000000"/>
                      </w:rPr>
                      <w:t>PL</w:t>
                    </w:r>
                    <w:r>
                      <w:rPr>
                        <w:rFonts w:ascii="Arial"/>
                        <w:color w:val="0000FF"/>
                        <w:sz w:val="24"/>
                        <w:u w:val="single" w:color="000000"/>
                      </w:rPr>
                      <w:tab/>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2" w14:textId="77777777" w:rsidR="00A760F3" w:rsidRDefault="00A23B45">
    <w:pPr>
      <w:pStyle w:val="BodyText"/>
      <w:spacing w:line="14" w:lineRule="auto"/>
      <w:rPr>
        <w:sz w:val="20"/>
      </w:rPr>
    </w:pPr>
    <w:r>
      <w:rPr>
        <w:noProof/>
      </w:rPr>
      <mc:AlternateContent>
        <mc:Choice Requires="wps">
          <w:drawing>
            <wp:anchor distT="0" distB="0" distL="0" distR="0" simplePos="0" relativeHeight="486956032" behindDoc="1" locked="0" layoutInCell="1" allowOverlap="1" wp14:anchorId="0B238C47" wp14:editId="0B238C48">
              <wp:simplePos x="0" y="0"/>
              <wp:positionH relativeFrom="page">
                <wp:posOffset>4330687</wp:posOffset>
              </wp:positionH>
              <wp:positionV relativeFrom="page">
                <wp:posOffset>9406949</wp:posOffset>
              </wp:positionV>
              <wp:extent cx="2566035" cy="196850"/>
              <wp:effectExtent l="0" t="0" r="0" b="0"/>
              <wp:wrapNone/>
              <wp:docPr id="41" name="Text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6035" cy="196850"/>
                      </a:xfrm>
                      <a:prstGeom prst="rect">
                        <a:avLst/>
                      </a:prstGeom>
                    </wps:spPr>
                    <wps:txbx>
                      <w:txbxContent>
                        <w:p w14:paraId="0B238CCC" w14:textId="77777777" w:rsidR="00A760F3" w:rsidRDefault="00A23B45">
                          <w:pPr>
                            <w:tabs>
                              <w:tab w:val="left" w:pos="4020"/>
                            </w:tabs>
                            <w:spacing w:before="10"/>
                            <w:ind w:left="20"/>
                            <w:rPr>
                              <w:rFonts w:ascii="Arial"/>
                              <w:sz w:val="24"/>
                            </w:rPr>
                          </w:pPr>
                          <w:r>
                            <w:rPr>
                              <w:rFonts w:ascii="Arial"/>
                              <w:sz w:val="20"/>
                            </w:rPr>
                            <w:t>Tenant</w:t>
                          </w:r>
                          <w:r>
                            <w:rPr>
                              <w:rFonts w:ascii="Arial"/>
                              <w:spacing w:val="-2"/>
                              <w:sz w:val="20"/>
                            </w:rPr>
                            <w:t xml:space="preserve"> </w:t>
                          </w:r>
                          <w:r>
                            <w:rPr>
                              <w:rFonts w:ascii="Arial"/>
                              <w:sz w:val="20"/>
                            </w:rPr>
                            <w:t>Date/Initials:</w:t>
                          </w:r>
                          <w:r>
                            <w:rPr>
                              <w:rFonts w:ascii="Arial"/>
                              <w:spacing w:val="103"/>
                              <w:sz w:val="20"/>
                            </w:rPr>
                            <w:t xml:space="preserve"> </w:t>
                          </w:r>
                          <w:r>
                            <w:rPr>
                              <w:rFonts w:ascii="Times New Roman"/>
                              <w:color w:val="0000FF"/>
                              <w:spacing w:val="42"/>
                              <w:position w:val="1"/>
                              <w:sz w:val="24"/>
                              <w:u w:val="single" w:color="000000"/>
                            </w:rPr>
                            <w:t xml:space="preserve"> </w:t>
                          </w:r>
                          <w:r>
                            <w:rPr>
                              <w:rFonts w:ascii="Arial"/>
                              <w:color w:val="0000FF"/>
                              <w:position w:val="1"/>
                              <w:sz w:val="24"/>
                              <w:u w:val="single" w:color="000000"/>
                            </w:rPr>
                            <w:t>6/30/23</w:t>
                          </w:r>
                          <w:r>
                            <w:rPr>
                              <w:rFonts w:ascii="Arial"/>
                              <w:color w:val="0000FF"/>
                              <w:spacing w:val="22"/>
                              <w:position w:val="1"/>
                              <w:sz w:val="24"/>
                              <w:u w:val="single" w:color="000000"/>
                            </w:rPr>
                            <w:t xml:space="preserve"> </w:t>
                          </w:r>
                          <w:proofErr w:type="gramStart"/>
                          <w:r>
                            <w:rPr>
                              <w:rFonts w:ascii="Arial"/>
                              <w:sz w:val="20"/>
                              <w:u w:val="single"/>
                            </w:rPr>
                            <w:t>/</w:t>
                          </w:r>
                          <w:r>
                            <w:rPr>
                              <w:rFonts w:ascii="Arial"/>
                              <w:spacing w:val="30"/>
                              <w:sz w:val="20"/>
                              <w:u w:val="single"/>
                            </w:rPr>
                            <w:t xml:space="preserve">  </w:t>
                          </w:r>
                          <w:r>
                            <w:rPr>
                              <w:rFonts w:ascii="Arial"/>
                              <w:color w:val="0000FF"/>
                              <w:spacing w:val="-5"/>
                              <w:position w:val="1"/>
                              <w:sz w:val="24"/>
                              <w:u w:val="single" w:color="000000"/>
                            </w:rPr>
                            <w:t>AS</w:t>
                          </w:r>
                          <w:proofErr w:type="gramEnd"/>
                          <w:r>
                            <w:rPr>
                              <w:rFonts w:ascii="Arial"/>
                              <w:color w:val="0000FF"/>
                              <w:position w:val="1"/>
                              <w:sz w:val="24"/>
                              <w:u w:val="single" w:color="000000"/>
                            </w:rPr>
                            <w:tab/>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C47" id="_x0000_t202" coordsize="21600,21600" o:spt="202" path="m,l,21600r21600,l21600,xe">
              <v:stroke joinstyle="miter"/>
              <v:path gradientshapeok="t" o:connecttype="rect"/>
            </v:shapetype>
            <v:shape id="Textbox 41" o:spid="_x0000_s1057" type="#_x0000_t202" style="position:absolute;margin-left:341pt;margin-top:740.7pt;width:202.05pt;height:15.5pt;z-index:-16360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" filled="f" stroked="f">
              <v:textbox inset="0,0,0,0">
                <w:txbxContent>
                  <w:p w14:paraId="0B238CCC" w14:textId="77777777" w:rsidR="00A760F3" w:rsidRDefault="00A23B45">
                    <w:pPr>
                      <w:tabs>
                        <w:tab w:val="left" w:pos="4020"/>
                      </w:tabs>
                      <w:spacing w:before="10"/>
                      <w:ind w:left="20"/>
                      <w:rPr>
                        <w:rFonts w:ascii="Arial"/>
                        <w:sz w:val="24"/>
                      </w:rPr>
                    </w:pPr>
                    <w:r>
                      <w:rPr>
                        <w:rFonts w:ascii="Arial"/>
                        <w:sz w:val="20"/>
                      </w:rPr>
                      <w:t>Tenant</w:t>
                    </w:r>
                    <w:r>
                      <w:rPr>
                        <w:rFonts w:ascii="Arial"/>
                        <w:spacing w:val="-2"/>
                        <w:sz w:val="20"/>
                      </w:rPr>
                      <w:t xml:space="preserve"> </w:t>
                    </w:r>
                    <w:r>
                      <w:rPr>
                        <w:rFonts w:ascii="Arial"/>
                        <w:sz w:val="20"/>
                      </w:rPr>
                      <w:t>Date/Initials:</w:t>
                    </w:r>
                    <w:r>
                      <w:rPr>
                        <w:rFonts w:ascii="Arial"/>
                        <w:spacing w:val="103"/>
                        <w:sz w:val="20"/>
                      </w:rPr>
                      <w:t xml:space="preserve"> </w:t>
                    </w:r>
                    <w:r>
                      <w:rPr>
                        <w:rFonts w:ascii="Times New Roman"/>
                        <w:color w:val="0000FF"/>
                        <w:spacing w:val="42"/>
                        <w:position w:val="1"/>
                        <w:sz w:val="24"/>
                        <w:u w:val="single" w:color="000000"/>
                      </w:rPr>
                      <w:t xml:space="preserve"> </w:t>
                    </w:r>
                    <w:r>
                      <w:rPr>
                        <w:rFonts w:ascii="Arial"/>
                        <w:color w:val="0000FF"/>
                        <w:position w:val="1"/>
                        <w:sz w:val="24"/>
                        <w:u w:val="single" w:color="000000"/>
                      </w:rPr>
                      <w:t>6/30/23</w:t>
                    </w:r>
                    <w:r>
                      <w:rPr>
                        <w:rFonts w:ascii="Arial"/>
                        <w:color w:val="0000FF"/>
                        <w:spacing w:val="22"/>
                        <w:position w:val="1"/>
                        <w:sz w:val="24"/>
                        <w:u w:val="single" w:color="000000"/>
                      </w:rPr>
                      <w:t xml:space="preserve"> </w:t>
                    </w:r>
                    <w:proofErr w:type="gramStart"/>
                    <w:r>
                      <w:rPr>
                        <w:rFonts w:ascii="Arial"/>
                        <w:sz w:val="20"/>
                        <w:u w:val="single"/>
                      </w:rPr>
                      <w:t>/</w:t>
                    </w:r>
                    <w:r>
                      <w:rPr>
                        <w:rFonts w:ascii="Arial"/>
                        <w:spacing w:val="30"/>
                        <w:sz w:val="20"/>
                        <w:u w:val="single"/>
                      </w:rPr>
                      <w:t xml:space="preserve">  </w:t>
                    </w:r>
                    <w:r>
                      <w:rPr>
                        <w:rFonts w:ascii="Arial"/>
                        <w:color w:val="0000FF"/>
                        <w:spacing w:val="-5"/>
                        <w:position w:val="1"/>
                        <w:sz w:val="24"/>
                        <w:u w:val="single" w:color="000000"/>
                      </w:rPr>
                      <w:t>AS</w:t>
                    </w:r>
                    <w:proofErr w:type="gramEnd"/>
                    <w:r>
                      <w:rPr>
                        <w:rFonts w:ascii="Arial"/>
                        <w:color w:val="0000FF"/>
                        <w:position w:val="1"/>
                        <w:sz w:val="24"/>
                        <w:u w:val="single" w:color="000000"/>
                      </w:rPr>
                      <w:tab/>
                    </w:r>
                  </w:p>
                </w:txbxContent>
              </v:textbox>
              <w10:wrap anchorx="page" anchory="page"/>
            </v:shape>
          </w:pict>
        </mc:Fallback>
      </mc:AlternateContent>
    </w:r>
    <w:r>
      <w:rPr>
        <w:noProof/>
      </w:rPr>
      <mc:AlternateContent>
        <mc:Choice Requires="wps">
          <w:drawing>
            <wp:anchor distT="0" distB="0" distL="0" distR="0" simplePos="0" relativeHeight="486956544" behindDoc="1" locked="0" layoutInCell="1" allowOverlap="1" wp14:anchorId="0B238C49" wp14:editId="0B238C4A">
              <wp:simplePos x="0" y="0"/>
              <wp:positionH relativeFrom="page">
                <wp:posOffset>673100</wp:posOffset>
              </wp:positionH>
              <wp:positionV relativeFrom="page">
                <wp:posOffset>9470380</wp:posOffset>
              </wp:positionV>
              <wp:extent cx="1022350" cy="235585"/>
              <wp:effectExtent l="0" t="0" r="0" b="0"/>
              <wp:wrapNone/>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CD"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49" id="Textbox 42" o:spid="_x0000_s1058" type="#_x0000_t202" style="position:absolute;margin-left:53pt;margin-top:745.7pt;width:80.5pt;height:18.55pt;z-index:-16359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" filled="f" stroked="f">
              <v:textbox inset="0,0,0,0">
                <w:txbxContent>
                  <w:p w14:paraId="0B238CCD"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r>
      <w:rPr>
        <w:noProof/>
      </w:rPr>
      <mc:AlternateContent>
        <mc:Choice Requires="wps">
          <w:drawing>
            <wp:anchor distT="0" distB="0" distL="0" distR="0" simplePos="0" relativeHeight="486957056" behindDoc="1" locked="0" layoutInCell="1" allowOverlap="1" wp14:anchorId="0B238C4B" wp14:editId="0B238C4C">
              <wp:simplePos x="0" y="0"/>
              <wp:positionH relativeFrom="page">
                <wp:posOffset>5628981</wp:posOffset>
              </wp:positionH>
              <wp:positionV relativeFrom="page">
                <wp:posOffset>9631284</wp:posOffset>
              </wp:positionV>
              <wp:extent cx="1329690" cy="21971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9690" cy="219710"/>
                      </a:xfrm>
                      <a:prstGeom prst="rect">
                        <a:avLst/>
                      </a:prstGeom>
                    </wps:spPr>
                    <wps:txbx>
                      <w:txbxContent>
                        <w:p w14:paraId="0B238CCE" w14:textId="77777777" w:rsidR="00A760F3" w:rsidRDefault="00A23B45">
                          <w:pPr>
                            <w:tabs>
                              <w:tab w:val="left" w:pos="2073"/>
                            </w:tabs>
                            <w:spacing w:before="11"/>
                            <w:ind w:left="20"/>
                            <w:rPr>
                              <w:rFonts w:ascii="Arial"/>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9"/>
                              <w:position w:val="-4"/>
                              <w:sz w:val="20"/>
                              <w:u w:val="single"/>
                            </w:rPr>
                            <w:t xml:space="preserve"> </w:t>
                          </w:r>
                          <w:r>
                            <w:rPr>
                              <w:rFonts w:ascii="Arial"/>
                              <w:color w:val="0000FF"/>
                              <w:spacing w:val="-5"/>
                              <w:position w:val="2"/>
                              <w:u w:val="single" w:color="000000"/>
                            </w:rPr>
                            <w:t>PL</w:t>
                          </w:r>
                          <w:r>
                            <w:rPr>
                              <w:rFonts w:ascii="Arial"/>
                              <w:color w:val="0000FF"/>
                              <w:position w:val="2"/>
                              <w:u w:val="single" w:color="000000"/>
                            </w:rPr>
                            <w:tab/>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4B" id="Textbox 43" o:spid="_x0000_s1059" type="#_x0000_t202" style="position:absolute;margin-left:443.25pt;margin-top:758.35pt;width:104.7pt;height:17.3pt;z-index:-16359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" filled="f" stroked="f">
              <v:textbox inset="0,0,0,0">
                <w:txbxContent>
                  <w:p w14:paraId="0B238CCE" w14:textId="77777777" w:rsidR="00A760F3" w:rsidRDefault="00A23B45">
                    <w:pPr>
                      <w:tabs>
                        <w:tab w:val="left" w:pos="2073"/>
                      </w:tabs>
                      <w:spacing w:before="11"/>
                      <w:ind w:left="20"/>
                      <w:rPr>
                        <w:rFonts w:ascii="Arial"/>
                      </w:rPr>
                    </w:pPr>
                    <w:r>
                      <w:rPr>
                        <w:rFonts w:ascii="Arial"/>
                        <w:color w:val="0000FF"/>
                        <w:spacing w:val="-29"/>
                        <w:sz w:val="24"/>
                        <w:u w:val="single" w:color="000000"/>
                      </w:rPr>
                      <w:t xml:space="preserve"> </w:t>
                    </w:r>
                    <w:r>
                      <w:rPr>
                        <w:rFonts w:ascii="Arial"/>
                        <w:color w:val="0000FF"/>
                        <w:sz w:val="24"/>
                        <w:u w:val="single" w:color="000000"/>
                      </w:rPr>
                      <w:t>6/30/23</w:t>
                    </w:r>
                    <w:r>
                      <w:rPr>
                        <w:rFonts w:ascii="Arial"/>
                        <w:color w:val="0000FF"/>
                        <w:spacing w:val="52"/>
                        <w:w w:val="150"/>
                        <w:sz w:val="24"/>
                        <w:u w:val="single" w:color="000000"/>
                      </w:rPr>
                      <w:t xml:space="preserve"> </w:t>
                    </w:r>
                    <w:r>
                      <w:rPr>
                        <w:rFonts w:ascii="Arial"/>
                        <w:position w:val="-4"/>
                        <w:sz w:val="20"/>
                        <w:u w:val="single"/>
                      </w:rPr>
                      <w:t>/</w:t>
                    </w:r>
                    <w:r>
                      <w:rPr>
                        <w:rFonts w:ascii="Arial"/>
                        <w:spacing w:val="-19"/>
                        <w:position w:val="-4"/>
                        <w:sz w:val="20"/>
                        <w:u w:val="single"/>
                      </w:rPr>
                      <w:t xml:space="preserve"> </w:t>
                    </w:r>
                    <w:r>
                      <w:rPr>
                        <w:rFonts w:ascii="Arial"/>
                        <w:color w:val="0000FF"/>
                        <w:spacing w:val="-5"/>
                        <w:position w:val="2"/>
                        <w:u w:val="single" w:color="000000"/>
                      </w:rPr>
                      <w:t>PL</w:t>
                    </w:r>
                    <w:r>
                      <w:rPr>
                        <w:rFonts w:ascii="Arial"/>
                        <w:color w:val="0000FF"/>
                        <w:position w:val="2"/>
                        <w:u w:val="single" w:color="000000"/>
                      </w:rPr>
                      <w:tab/>
                    </w:r>
                  </w:p>
                </w:txbxContent>
              </v:textbox>
              <w10:wrap anchorx="page" anchory="page"/>
            </v:shape>
          </w:pict>
        </mc:Fallback>
      </mc:AlternateContent>
    </w:r>
    <w:r>
      <w:rPr>
        <w:noProof/>
      </w:rPr>
      <mc:AlternateContent>
        <mc:Choice Requires="wps">
          <w:drawing>
            <wp:anchor distT="0" distB="0" distL="0" distR="0" simplePos="0" relativeHeight="486957568" behindDoc="1" locked="0" layoutInCell="1" allowOverlap="1" wp14:anchorId="0B238C4D" wp14:editId="0B238C4E">
              <wp:simplePos x="0" y="0"/>
              <wp:positionH relativeFrom="page">
                <wp:posOffset>4330697</wp:posOffset>
              </wp:positionH>
              <wp:positionV relativeFrom="page">
                <wp:posOffset>9684259</wp:posOffset>
              </wp:positionV>
              <wp:extent cx="1252220" cy="167005"/>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167005"/>
                      </a:xfrm>
                      <a:prstGeom prst="rect">
                        <a:avLst/>
                      </a:prstGeom>
                    </wps:spPr>
                    <wps:txbx>
                      <w:txbxContent>
                        <w:p w14:paraId="0B238CCF"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4D" id="Textbox 44" o:spid="_x0000_s1060" type="#_x0000_t202" style="position:absolute;margin-left:341pt;margin-top:762.55pt;width:98.6pt;height:13.15pt;z-index:-16358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" filled="f" stroked="f">
              <v:textbox inset="0,0,0,0">
                <w:txbxContent>
                  <w:p w14:paraId="0B238CCF"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4" w14:textId="77777777" w:rsidR="00A760F3" w:rsidRDefault="00A23B45">
    <w:pPr>
      <w:pStyle w:val="BodyText"/>
      <w:spacing w:line="14" w:lineRule="auto"/>
      <w:rPr>
        <w:sz w:val="20"/>
      </w:rPr>
    </w:pPr>
    <w:r>
      <w:rPr>
        <w:noProof/>
      </w:rPr>
      <mc:AlternateContent>
        <mc:Choice Requires="wps">
          <w:drawing>
            <wp:anchor distT="0" distB="0" distL="0" distR="0" simplePos="0" relativeHeight="486959104" behindDoc="1" locked="0" layoutInCell="1" allowOverlap="1" wp14:anchorId="0B238C53" wp14:editId="0B238C54">
              <wp:simplePos x="0" y="0"/>
              <wp:positionH relativeFrom="page">
                <wp:posOffset>5641681</wp:posOffset>
              </wp:positionH>
              <wp:positionV relativeFrom="page">
                <wp:posOffset>9832656</wp:posOffset>
              </wp:positionV>
              <wp:extent cx="634365" cy="1270"/>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 cy="1270"/>
                      </a:xfrm>
                      <a:custGeom>
                        <a:avLst/>
                        <a:gdLst/>
                        <a:ahLst/>
                        <a:cxnLst/>
                        <a:rect l="l" t="t" r="r" b="b"/>
                        <a:pathLst>
                          <a:path w="634365">
                            <a:moveTo>
                              <a:pt x="0" y="0"/>
                            </a:moveTo>
                            <a:lnTo>
                              <a:pt x="210229" y="0"/>
                            </a:lnTo>
                          </a:path>
                          <a:path w="634365">
                            <a:moveTo>
                              <a:pt x="211785" y="0"/>
                            </a:moveTo>
                            <a:lnTo>
                              <a:pt x="63386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15C63A" id="Graphic 47" o:spid="_x0000_s1026" style="position:absolute;margin-left:444.25pt;margin-top:774.2pt;width:49.95pt;height:.1pt;z-index:-16357376;visibility:visible;mso-wrap-style:square;mso-wrap-distance-left:0;mso-wrap-distance-top:0;mso-wrap-distance-right:0;mso-wrap-distance-bottom:0;mso-position-horizontal:absolute;mso-position-horizontal-relative:page;mso-position-vertical:absolute;mso-position-vertical-relative:page;v-text-anchor:top" coordsize="6343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" path="m,l210229,em211785,l633869,e" filled="f" strokeweight=".22133mm">
              <v:path arrowok="t"/>
              <w10:wrap anchorx="page" anchory="page"/>
            </v:shape>
          </w:pict>
        </mc:Fallback>
      </mc:AlternateContent>
    </w:r>
    <w:r>
      <w:rPr>
        <w:noProof/>
      </w:rPr>
      <mc:AlternateContent>
        <mc:Choice Requires="wps">
          <w:drawing>
            <wp:anchor distT="0" distB="0" distL="0" distR="0" simplePos="0" relativeHeight="486959616" behindDoc="1" locked="0" layoutInCell="1" allowOverlap="1" wp14:anchorId="0B238C55" wp14:editId="0B238C56">
              <wp:simplePos x="0" y="0"/>
              <wp:positionH relativeFrom="page">
                <wp:posOffset>6312132</wp:posOffset>
              </wp:positionH>
              <wp:positionV relativeFrom="page">
                <wp:posOffset>9832656</wp:posOffset>
              </wp:positionV>
              <wp:extent cx="634365" cy="1270"/>
              <wp:effectExtent l="0" t="0" r="0" b="0"/>
              <wp:wrapNone/>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 cy="1270"/>
                      </a:xfrm>
                      <a:custGeom>
                        <a:avLst/>
                        <a:gdLst/>
                        <a:ahLst/>
                        <a:cxnLst/>
                        <a:rect l="l" t="t" r="r" b="b"/>
                        <a:pathLst>
                          <a:path w="634365">
                            <a:moveTo>
                              <a:pt x="0" y="0"/>
                            </a:moveTo>
                            <a:lnTo>
                              <a:pt x="210229" y="0"/>
                            </a:lnTo>
                          </a:path>
                          <a:path w="634365">
                            <a:moveTo>
                              <a:pt x="211785" y="0"/>
                            </a:moveTo>
                            <a:lnTo>
                              <a:pt x="633800"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3D727F" id="Graphic 48" o:spid="_x0000_s1026" style="position:absolute;margin-left:497pt;margin-top:774.2pt;width:49.95pt;height:.1pt;z-index:-16356864;visibility:visible;mso-wrap-style:square;mso-wrap-distance-left:0;mso-wrap-distance-top:0;mso-wrap-distance-right:0;mso-wrap-distance-bottom:0;mso-position-horizontal:absolute;mso-position-horizontal-relative:page;mso-position-vertical:absolute;mso-position-vertical-relative:page;v-text-anchor:top" coordsize="6343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" path="m,l210229,em211785,l633800,e" filled="f" strokeweight=".22133mm">
              <v:path arrowok="t"/>
              <w10:wrap anchorx="page" anchory="page"/>
            </v:shape>
          </w:pict>
        </mc:Fallback>
      </mc:AlternateContent>
    </w:r>
    <w:r>
      <w:rPr>
        <w:noProof/>
      </w:rPr>
      <mc:AlternateContent>
        <mc:Choice Requires="wps">
          <w:drawing>
            <wp:anchor distT="0" distB="0" distL="0" distR="0" simplePos="0" relativeHeight="486960128" behindDoc="1" locked="0" layoutInCell="1" allowOverlap="1" wp14:anchorId="0B238C57" wp14:editId="0B238C58">
              <wp:simplePos x="0" y="0"/>
              <wp:positionH relativeFrom="page">
                <wp:posOffset>4330687</wp:posOffset>
              </wp:positionH>
              <wp:positionV relativeFrom="page">
                <wp:posOffset>9405032</wp:posOffset>
              </wp:positionV>
              <wp:extent cx="2566035" cy="198120"/>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66035" cy="198120"/>
                      </a:xfrm>
                      <a:prstGeom prst="rect">
                        <a:avLst/>
                      </a:prstGeom>
                    </wps:spPr>
                    <wps:txbx>
                      <w:txbxContent>
                        <w:p w14:paraId="0B238CD2" w14:textId="77777777" w:rsidR="00A760F3" w:rsidRDefault="00A23B45">
                          <w:pPr>
                            <w:tabs>
                              <w:tab w:val="left" w:pos="4020"/>
                            </w:tabs>
                            <w:spacing w:before="14"/>
                            <w:ind w:left="20"/>
                            <w:rPr>
                              <w:rFonts w:ascii="Arial"/>
                              <w:sz w:val="24"/>
                            </w:rPr>
                          </w:pPr>
                          <w:r>
                            <w:rPr>
                              <w:rFonts w:ascii="Arial"/>
                              <w:sz w:val="20"/>
                            </w:rPr>
                            <w:t>Tenant</w:t>
                          </w:r>
                          <w:r>
                            <w:rPr>
                              <w:rFonts w:ascii="Arial"/>
                              <w:spacing w:val="-3"/>
                              <w:sz w:val="20"/>
                            </w:rPr>
                            <w:t xml:space="preserve"> </w:t>
                          </w:r>
                          <w:r>
                            <w:rPr>
                              <w:rFonts w:ascii="Arial"/>
                              <w:sz w:val="20"/>
                            </w:rPr>
                            <w:t>Date/Initials:</w:t>
                          </w:r>
                          <w:r>
                            <w:rPr>
                              <w:rFonts w:ascii="Arial"/>
                              <w:spacing w:val="103"/>
                              <w:sz w:val="20"/>
                            </w:rPr>
                            <w:t xml:space="preserve"> </w:t>
                          </w:r>
                          <w:r>
                            <w:rPr>
                              <w:rFonts w:ascii="Times New Roman"/>
                              <w:color w:val="0000FF"/>
                              <w:spacing w:val="14"/>
                              <w:position w:val="1"/>
                              <w:sz w:val="24"/>
                              <w:u w:val="single" w:color="000000"/>
                            </w:rPr>
                            <w:t xml:space="preserve"> </w:t>
                          </w:r>
                          <w:r>
                            <w:rPr>
                              <w:rFonts w:ascii="Arial"/>
                              <w:color w:val="0000FF"/>
                              <w:position w:val="1"/>
                              <w:sz w:val="24"/>
                              <w:u w:val="single" w:color="000000"/>
                            </w:rPr>
                            <w:t>6/30/23</w:t>
                          </w:r>
                          <w:r>
                            <w:rPr>
                              <w:rFonts w:ascii="Arial"/>
                              <w:color w:val="0000FF"/>
                              <w:spacing w:val="49"/>
                              <w:position w:val="1"/>
                              <w:sz w:val="24"/>
                              <w:u w:val="single" w:color="000000"/>
                            </w:rPr>
                            <w:t xml:space="preserve"> </w:t>
                          </w:r>
                          <w:r>
                            <w:rPr>
                              <w:rFonts w:ascii="Arial"/>
                              <w:sz w:val="20"/>
                              <w:u w:val="single"/>
                            </w:rPr>
                            <w:t>/</w:t>
                          </w:r>
                          <w:r>
                            <w:rPr>
                              <w:rFonts w:ascii="Arial"/>
                              <w:spacing w:val="60"/>
                              <w:w w:val="150"/>
                              <w:sz w:val="20"/>
                              <w:u w:val="single"/>
                            </w:rPr>
                            <w:t xml:space="preserve"> </w:t>
                          </w:r>
                          <w:r>
                            <w:rPr>
                              <w:rFonts w:ascii="Arial"/>
                              <w:color w:val="0000FF"/>
                              <w:spacing w:val="-5"/>
                              <w:position w:val="1"/>
                              <w:sz w:val="24"/>
                              <w:u w:val="single" w:color="000000"/>
                            </w:rPr>
                            <w:t>AS</w:t>
                          </w:r>
                          <w:r>
                            <w:rPr>
                              <w:rFonts w:ascii="Arial"/>
                              <w:color w:val="0000FF"/>
                              <w:position w:val="1"/>
                              <w:sz w:val="24"/>
                              <w:u w:val="single" w:color="000000"/>
                            </w:rPr>
                            <w:tab/>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C57" id="_x0000_t202" coordsize="21600,21600" o:spt="202" path="m,l,21600r21600,l21600,xe">
              <v:stroke joinstyle="miter"/>
              <v:path gradientshapeok="t" o:connecttype="rect"/>
            </v:shapetype>
            <v:shape id="Textbox 49" o:spid="_x0000_s1062" type="#_x0000_t202" style="position:absolute;margin-left:341pt;margin-top:740.55pt;width:202.05pt;height:15.6pt;z-index:-16356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" filled="f" stroked="f">
              <v:textbox inset="0,0,0,0">
                <w:txbxContent>
                  <w:p w14:paraId="0B238CD2" w14:textId="77777777" w:rsidR="00A760F3" w:rsidRDefault="00A23B45">
                    <w:pPr>
                      <w:tabs>
                        <w:tab w:val="left" w:pos="4020"/>
                      </w:tabs>
                      <w:spacing w:before="14"/>
                      <w:ind w:left="20"/>
                      <w:rPr>
                        <w:rFonts w:ascii="Arial"/>
                        <w:sz w:val="24"/>
                      </w:rPr>
                    </w:pPr>
                    <w:r>
                      <w:rPr>
                        <w:rFonts w:ascii="Arial"/>
                        <w:sz w:val="20"/>
                      </w:rPr>
                      <w:t>Tenant</w:t>
                    </w:r>
                    <w:r>
                      <w:rPr>
                        <w:rFonts w:ascii="Arial"/>
                        <w:spacing w:val="-3"/>
                        <w:sz w:val="20"/>
                      </w:rPr>
                      <w:t xml:space="preserve"> </w:t>
                    </w:r>
                    <w:r>
                      <w:rPr>
                        <w:rFonts w:ascii="Arial"/>
                        <w:sz w:val="20"/>
                      </w:rPr>
                      <w:t>Date/Initials:</w:t>
                    </w:r>
                    <w:r>
                      <w:rPr>
                        <w:rFonts w:ascii="Arial"/>
                        <w:spacing w:val="103"/>
                        <w:sz w:val="20"/>
                      </w:rPr>
                      <w:t xml:space="preserve"> </w:t>
                    </w:r>
                    <w:r>
                      <w:rPr>
                        <w:rFonts w:ascii="Times New Roman"/>
                        <w:color w:val="0000FF"/>
                        <w:spacing w:val="14"/>
                        <w:position w:val="1"/>
                        <w:sz w:val="24"/>
                        <w:u w:val="single" w:color="000000"/>
                      </w:rPr>
                      <w:t xml:space="preserve"> </w:t>
                    </w:r>
                    <w:r>
                      <w:rPr>
                        <w:rFonts w:ascii="Arial"/>
                        <w:color w:val="0000FF"/>
                        <w:position w:val="1"/>
                        <w:sz w:val="24"/>
                        <w:u w:val="single" w:color="000000"/>
                      </w:rPr>
                      <w:t>6/30/23</w:t>
                    </w:r>
                    <w:r>
                      <w:rPr>
                        <w:rFonts w:ascii="Arial"/>
                        <w:color w:val="0000FF"/>
                        <w:spacing w:val="49"/>
                        <w:position w:val="1"/>
                        <w:sz w:val="24"/>
                        <w:u w:val="single" w:color="000000"/>
                      </w:rPr>
                      <w:t xml:space="preserve"> </w:t>
                    </w:r>
                    <w:r>
                      <w:rPr>
                        <w:rFonts w:ascii="Arial"/>
                        <w:sz w:val="20"/>
                        <w:u w:val="single"/>
                      </w:rPr>
                      <w:t>/</w:t>
                    </w:r>
                    <w:r>
                      <w:rPr>
                        <w:rFonts w:ascii="Arial"/>
                        <w:spacing w:val="60"/>
                        <w:w w:val="150"/>
                        <w:sz w:val="20"/>
                        <w:u w:val="single"/>
                      </w:rPr>
                      <w:t xml:space="preserve"> </w:t>
                    </w:r>
                    <w:r>
                      <w:rPr>
                        <w:rFonts w:ascii="Arial"/>
                        <w:color w:val="0000FF"/>
                        <w:spacing w:val="-5"/>
                        <w:position w:val="1"/>
                        <w:sz w:val="24"/>
                        <w:u w:val="single" w:color="000000"/>
                      </w:rPr>
                      <w:t>AS</w:t>
                    </w:r>
                    <w:r>
                      <w:rPr>
                        <w:rFonts w:ascii="Arial"/>
                        <w:color w:val="0000FF"/>
                        <w:position w:val="1"/>
                        <w:sz w:val="24"/>
                        <w:u w:val="single" w:color="000000"/>
                      </w:rPr>
                      <w:tab/>
                    </w:r>
                  </w:p>
                </w:txbxContent>
              </v:textbox>
              <w10:wrap anchorx="page" anchory="page"/>
            </v:shape>
          </w:pict>
        </mc:Fallback>
      </mc:AlternateContent>
    </w:r>
    <w:r>
      <w:rPr>
        <w:noProof/>
      </w:rPr>
      <mc:AlternateContent>
        <mc:Choice Requires="wps">
          <w:drawing>
            <wp:anchor distT="0" distB="0" distL="0" distR="0" simplePos="0" relativeHeight="486960640" behindDoc="1" locked="0" layoutInCell="1" allowOverlap="1" wp14:anchorId="0B238C59" wp14:editId="0B238C5A">
              <wp:simplePos x="0" y="0"/>
              <wp:positionH relativeFrom="page">
                <wp:posOffset>673100</wp:posOffset>
              </wp:positionH>
              <wp:positionV relativeFrom="page">
                <wp:posOffset>9470380</wp:posOffset>
              </wp:positionV>
              <wp:extent cx="1022350" cy="235585"/>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D3"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59" id="Textbox 50" o:spid="_x0000_s1063" type="#_x0000_t202" style="position:absolute;margin-left:53pt;margin-top:745.7pt;width:80.5pt;height:18.55pt;z-index:-16355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" filled="f" stroked="f">
              <v:textbox inset="0,0,0,0">
                <w:txbxContent>
                  <w:p w14:paraId="0B238CD3"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r>
      <w:rPr>
        <w:noProof/>
      </w:rPr>
      <mc:AlternateContent>
        <mc:Choice Requires="wps">
          <w:drawing>
            <wp:anchor distT="0" distB="0" distL="0" distR="0" simplePos="0" relativeHeight="486961152" behindDoc="1" locked="0" layoutInCell="1" allowOverlap="1" wp14:anchorId="0B238C5B" wp14:editId="0B238C5C">
              <wp:simplePos x="0" y="0"/>
              <wp:positionH relativeFrom="page">
                <wp:posOffset>5656605</wp:posOffset>
              </wp:positionH>
              <wp:positionV relativeFrom="page">
                <wp:posOffset>9632301</wp:posOffset>
              </wp:positionV>
              <wp:extent cx="861694" cy="21907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219075"/>
                      </a:xfrm>
                      <a:prstGeom prst="rect">
                        <a:avLst/>
                      </a:prstGeom>
                    </wps:spPr>
                    <wps:txbx>
                      <w:txbxContent>
                        <w:p w14:paraId="0B238CD4" w14:textId="77777777" w:rsidR="00A760F3" w:rsidRDefault="00A23B45">
                          <w:pPr>
                            <w:tabs>
                              <w:tab w:val="left" w:pos="974"/>
                            </w:tabs>
                            <w:spacing w:before="13"/>
                            <w:ind w:left="20"/>
                            <w:rPr>
                              <w:rFonts w:ascii="Arial"/>
                            </w:rPr>
                          </w:pPr>
                          <w:r>
                            <w:rPr>
                              <w:rFonts w:ascii="Arial"/>
                              <w:color w:val="0000FF"/>
                              <w:spacing w:val="-2"/>
                            </w:rPr>
                            <w:t>6/30/23</w:t>
                          </w:r>
                          <w:r>
                            <w:rPr>
                              <w:rFonts w:ascii="Arial"/>
                              <w:color w:val="0000FF"/>
                            </w:rPr>
                            <w:tab/>
                          </w:r>
                          <w:r>
                            <w:rPr>
                              <w:rFonts w:ascii="Arial"/>
                              <w:spacing w:val="-2"/>
                              <w:position w:val="-5"/>
                              <w:sz w:val="20"/>
                            </w:rPr>
                            <w:t>/</w:t>
                          </w:r>
                          <w:r>
                            <w:rPr>
                              <w:rFonts w:ascii="Arial"/>
                              <w:spacing w:val="-18"/>
                              <w:position w:val="-5"/>
                              <w:sz w:val="20"/>
                            </w:rPr>
                            <w:t xml:space="preserve"> </w:t>
                          </w:r>
                          <w:r>
                            <w:rPr>
                              <w:rFonts w:ascii="Arial"/>
                              <w:color w:val="0000FF"/>
                              <w:spacing w:val="-5"/>
                            </w:rPr>
                            <w:t>PL</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5B" id="Textbox 51" o:spid="_x0000_s1064" type="#_x0000_t202" style="position:absolute;margin-left:445.4pt;margin-top:758.45pt;width:67.85pt;height:17.25pt;z-index:-16355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" filled="f" stroked="f">
              <v:textbox inset="0,0,0,0">
                <w:txbxContent>
                  <w:p w14:paraId="0B238CD4" w14:textId="77777777" w:rsidR="00A760F3" w:rsidRDefault="00A23B45">
                    <w:pPr>
                      <w:tabs>
                        <w:tab w:val="left" w:pos="974"/>
                      </w:tabs>
                      <w:spacing w:before="13"/>
                      <w:ind w:left="20"/>
                      <w:rPr>
                        <w:rFonts w:ascii="Arial"/>
                      </w:rPr>
                    </w:pPr>
                    <w:r>
                      <w:rPr>
                        <w:rFonts w:ascii="Arial"/>
                        <w:color w:val="0000FF"/>
                        <w:spacing w:val="-2"/>
                      </w:rPr>
                      <w:t>6/30/23</w:t>
                    </w:r>
                    <w:r>
                      <w:rPr>
                        <w:rFonts w:ascii="Arial"/>
                        <w:color w:val="0000FF"/>
                      </w:rPr>
                      <w:tab/>
                    </w:r>
                    <w:r>
                      <w:rPr>
                        <w:rFonts w:ascii="Arial"/>
                        <w:spacing w:val="-2"/>
                        <w:position w:val="-5"/>
                        <w:sz w:val="20"/>
                      </w:rPr>
                      <w:t>/</w:t>
                    </w:r>
                    <w:r>
                      <w:rPr>
                        <w:rFonts w:ascii="Arial"/>
                        <w:spacing w:val="-18"/>
                        <w:position w:val="-5"/>
                        <w:sz w:val="20"/>
                      </w:rPr>
                      <w:t xml:space="preserve"> </w:t>
                    </w:r>
                    <w:r>
                      <w:rPr>
                        <w:rFonts w:ascii="Arial"/>
                        <w:color w:val="0000FF"/>
                        <w:spacing w:val="-5"/>
                      </w:rPr>
                      <w:t>PL</w:t>
                    </w:r>
                  </w:p>
                </w:txbxContent>
              </v:textbox>
              <w10:wrap anchorx="page" anchory="page"/>
            </v:shape>
          </w:pict>
        </mc:Fallback>
      </mc:AlternateContent>
    </w:r>
    <w:r>
      <w:rPr>
        <w:noProof/>
      </w:rPr>
      <mc:AlternateContent>
        <mc:Choice Requires="wps">
          <w:drawing>
            <wp:anchor distT="0" distB="0" distL="0" distR="0" simplePos="0" relativeHeight="486961664" behindDoc="1" locked="0" layoutInCell="1" allowOverlap="1" wp14:anchorId="0B238C5D" wp14:editId="0B238C5E">
              <wp:simplePos x="0" y="0"/>
              <wp:positionH relativeFrom="page">
                <wp:posOffset>4330697</wp:posOffset>
              </wp:positionH>
              <wp:positionV relativeFrom="page">
                <wp:posOffset>9684259</wp:posOffset>
              </wp:positionV>
              <wp:extent cx="1252220" cy="167005"/>
              <wp:effectExtent l="0" t="0" r="0" b="0"/>
              <wp:wrapNone/>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167005"/>
                      </a:xfrm>
                      <a:prstGeom prst="rect">
                        <a:avLst/>
                      </a:prstGeom>
                    </wps:spPr>
                    <wps:txbx>
                      <w:txbxContent>
                        <w:p w14:paraId="0B238CD5"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5D" id="Textbox 52" o:spid="_x0000_s1065" type="#_x0000_t202" style="position:absolute;margin-left:341pt;margin-top:762.55pt;width:98.6pt;height:13.15pt;z-index:-16354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" filled="f" stroked="f">
              <v:textbox inset="0,0,0,0">
                <w:txbxContent>
                  <w:p w14:paraId="0B238CD5" w14:textId="77777777" w:rsidR="00A760F3" w:rsidRDefault="00A23B45">
                    <w:pPr>
                      <w:spacing w:before="1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6" w14:textId="77777777" w:rsidR="00A760F3" w:rsidRDefault="00A23B45">
    <w:pPr>
      <w:pStyle w:val="BodyText"/>
      <w:spacing w:line="14" w:lineRule="auto"/>
      <w:rPr>
        <w:sz w:val="20"/>
      </w:rPr>
    </w:pPr>
    <w:r>
      <w:rPr>
        <w:noProof/>
      </w:rPr>
      <mc:AlternateContent>
        <mc:Choice Requires="wps">
          <w:drawing>
            <wp:anchor distT="0" distB="0" distL="0" distR="0" simplePos="0" relativeHeight="486963200" behindDoc="1" locked="0" layoutInCell="1" allowOverlap="1" wp14:anchorId="0B238C63" wp14:editId="0B238C64">
              <wp:simplePos x="0" y="0"/>
              <wp:positionH relativeFrom="page">
                <wp:posOffset>5641681</wp:posOffset>
              </wp:positionH>
              <wp:positionV relativeFrom="page">
                <wp:posOffset>9832656</wp:posOffset>
              </wp:positionV>
              <wp:extent cx="634365" cy="1270"/>
              <wp:effectExtent l="0" t="0" r="0" b="0"/>
              <wp:wrapNone/>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 cy="1270"/>
                      </a:xfrm>
                      <a:custGeom>
                        <a:avLst/>
                        <a:gdLst/>
                        <a:ahLst/>
                        <a:cxnLst/>
                        <a:rect l="l" t="t" r="r" b="b"/>
                        <a:pathLst>
                          <a:path w="634365">
                            <a:moveTo>
                              <a:pt x="0" y="0"/>
                            </a:moveTo>
                            <a:lnTo>
                              <a:pt x="210229" y="0"/>
                            </a:lnTo>
                          </a:path>
                          <a:path w="634365">
                            <a:moveTo>
                              <a:pt x="211785" y="0"/>
                            </a:moveTo>
                            <a:lnTo>
                              <a:pt x="63386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83C8B3" id="Graphic 55" o:spid="_x0000_s1026" style="position:absolute;margin-left:444.25pt;margin-top:774.2pt;width:49.95pt;height:.1pt;z-index:-16353280;visibility:visible;mso-wrap-style:square;mso-wrap-distance-left:0;mso-wrap-distance-top:0;mso-wrap-distance-right:0;mso-wrap-distance-bottom:0;mso-position-horizontal:absolute;mso-position-horizontal-relative:page;mso-position-vertical:absolute;mso-position-vertical-relative:page;v-text-anchor:top" coordsize="6343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" path="m,l210229,em211785,l633869,e" filled="f" strokeweight=".22133mm">
              <v:path arrowok="t"/>
              <w10:wrap anchorx="page" anchory="page"/>
            </v:shape>
          </w:pict>
        </mc:Fallback>
      </mc:AlternateContent>
    </w:r>
    <w:r>
      <w:rPr>
        <w:noProof/>
      </w:rPr>
      <mc:AlternateContent>
        <mc:Choice Requires="wps">
          <w:drawing>
            <wp:anchor distT="0" distB="0" distL="0" distR="0" simplePos="0" relativeHeight="486963712" behindDoc="1" locked="0" layoutInCell="1" allowOverlap="1" wp14:anchorId="0B238C65" wp14:editId="0B238C66">
              <wp:simplePos x="0" y="0"/>
              <wp:positionH relativeFrom="page">
                <wp:posOffset>6312132</wp:posOffset>
              </wp:positionH>
              <wp:positionV relativeFrom="page">
                <wp:posOffset>9832656</wp:posOffset>
              </wp:positionV>
              <wp:extent cx="634365" cy="1270"/>
              <wp:effectExtent l="0" t="0" r="0" b="0"/>
              <wp:wrapNone/>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 cy="1270"/>
                      </a:xfrm>
                      <a:custGeom>
                        <a:avLst/>
                        <a:gdLst/>
                        <a:ahLst/>
                        <a:cxnLst/>
                        <a:rect l="l" t="t" r="r" b="b"/>
                        <a:pathLst>
                          <a:path w="634365">
                            <a:moveTo>
                              <a:pt x="0" y="0"/>
                            </a:moveTo>
                            <a:lnTo>
                              <a:pt x="210229" y="0"/>
                            </a:lnTo>
                          </a:path>
                          <a:path w="634365">
                            <a:moveTo>
                              <a:pt x="211785" y="0"/>
                            </a:moveTo>
                            <a:lnTo>
                              <a:pt x="633800"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28E119" id="Graphic 56" o:spid="_x0000_s1026" style="position:absolute;margin-left:497pt;margin-top:774.2pt;width:49.95pt;height:.1pt;z-index:-16352768;visibility:visible;mso-wrap-style:square;mso-wrap-distance-left:0;mso-wrap-distance-top:0;mso-wrap-distance-right:0;mso-wrap-distance-bottom:0;mso-position-horizontal:absolute;mso-position-horizontal-relative:page;mso-position-vertical:absolute;mso-position-vertical-relative:page;v-text-anchor:top" coordsize="6343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" path="m,l210229,em211785,l633800,e" filled="f" strokeweight=".22133mm">
              <v:path arrowok="t"/>
              <w10:wrap anchorx="page" anchory="page"/>
            </v:shape>
          </w:pict>
        </mc:Fallback>
      </mc:AlternateContent>
    </w:r>
    <w:r>
      <w:rPr>
        <w:noProof/>
      </w:rPr>
      <mc:AlternateContent>
        <mc:Choice Requires="wps">
          <w:drawing>
            <wp:anchor distT="0" distB="0" distL="0" distR="0" simplePos="0" relativeHeight="486964224" behindDoc="1" locked="0" layoutInCell="1" allowOverlap="1" wp14:anchorId="0B238C67" wp14:editId="0B238C68">
              <wp:simplePos x="0" y="0"/>
              <wp:positionH relativeFrom="page">
                <wp:posOffset>5656605</wp:posOffset>
              </wp:positionH>
              <wp:positionV relativeFrom="page">
                <wp:posOffset>9386481</wp:posOffset>
              </wp:positionV>
              <wp:extent cx="499109" cy="427355"/>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109" cy="427355"/>
                      </a:xfrm>
                      <a:prstGeom prst="rect">
                        <a:avLst/>
                      </a:prstGeom>
                    </wps:spPr>
                    <wps:txbx>
                      <w:txbxContent>
                        <w:p w14:paraId="0B238CD8" w14:textId="77777777" w:rsidR="00A760F3" w:rsidRDefault="00A23B45">
                          <w:pPr>
                            <w:pStyle w:val="BodyText"/>
                            <w:spacing w:before="13"/>
                            <w:ind w:left="34"/>
                            <w:rPr>
                              <w:rFonts w:ascii="Arial"/>
                            </w:rPr>
                          </w:pPr>
                          <w:r>
                            <w:rPr>
                              <w:rFonts w:ascii="Arial"/>
                              <w:color w:val="0000FF"/>
                              <w:spacing w:val="-2"/>
                            </w:rPr>
                            <w:t>6/30/23</w:t>
                          </w:r>
                        </w:p>
                        <w:p w14:paraId="0B238CD9" w14:textId="77777777" w:rsidR="00A760F3" w:rsidRDefault="00A23B45">
                          <w:pPr>
                            <w:pStyle w:val="BodyText"/>
                            <w:spacing w:before="134"/>
                            <w:ind w:left="20"/>
                            <w:rPr>
                              <w:rFonts w:ascii="Arial"/>
                            </w:rPr>
                          </w:pPr>
                          <w:r>
                            <w:rPr>
                              <w:rFonts w:ascii="Arial"/>
                              <w:color w:val="0000FF"/>
                              <w:spacing w:val="-2"/>
                            </w:rPr>
                            <w:t>6/30/23</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C67" id="_x0000_t202" coordsize="21600,21600" o:spt="202" path="m,l,21600r21600,l21600,xe">
              <v:stroke joinstyle="miter"/>
              <v:path gradientshapeok="t" o:connecttype="rect"/>
            </v:shapetype>
            <v:shape id="Textbox 57" o:spid="_x0000_s1067" type="#_x0000_t202" style="position:absolute;margin-left:445.4pt;margin-top:739.1pt;width:39.3pt;height:33.65pt;z-index:-16352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" filled="f" stroked="f">
              <v:textbox inset="0,0,0,0">
                <w:txbxContent>
                  <w:p w14:paraId="0B238CD8" w14:textId="77777777" w:rsidR="00A760F3" w:rsidRDefault="00A23B45">
                    <w:pPr>
                      <w:pStyle w:val="BodyText"/>
                      <w:spacing w:before="13"/>
                      <w:ind w:left="34"/>
                      <w:rPr>
                        <w:rFonts w:ascii="Arial"/>
                      </w:rPr>
                    </w:pPr>
                    <w:r>
                      <w:rPr>
                        <w:rFonts w:ascii="Arial"/>
                        <w:color w:val="0000FF"/>
                        <w:spacing w:val="-2"/>
                      </w:rPr>
                      <w:t>6/30/23</w:t>
                    </w:r>
                  </w:p>
                  <w:p w14:paraId="0B238CD9" w14:textId="77777777" w:rsidR="00A760F3" w:rsidRDefault="00A23B45">
                    <w:pPr>
                      <w:pStyle w:val="BodyText"/>
                      <w:spacing w:before="134"/>
                      <w:ind w:left="20"/>
                      <w:rPr>
                        <w:rFonts w:ascii="Arial"/>
                      </w:rPr>
                    </w:pPr>
                    <w:r>
                      <w:rPr>
                        <w:rFonts w:ascii="Arial"/>
                        <w:color w:val="0000FF"/>
                        <w:spacing w:val="-2"/>
                      </w:rPr>
                      <w:t>6/30/23</w:t>
                    </w:r>
                  </w:p>
                </w:txbxContent>
              </v:textbox>
              <w10:wrap anchorx="page" anchory="page"/>
            </v:shape>
          </w:pict>
        </mc:Fallback>
      </mc:AlternateContent>
    </w:r>
    <w:r>
      <w:rPr>
        <w:noProof/>
      </w:rPr>
      <mc:AlternateContent>
        <mc:Choice Requires="wps">
          <w:drawing>
            <wp:anchor distT="0" distB="0" distL="0" distR="0" simplePos="0" relativeHeight="486964736" behindDoc="1" locked="0" layoutInCell="1" allowOverlap="1" wp14:anchorId="0B238C69" wp14:editId="0B238C6A">
              <wp:simplePos x="0" y="0"/>
              <wp:positionH relativeFrom="page">
                <wp:posOffset>6262851</wp:posOffset>
              </wp:positionH>
              <wp:positionV relativeFrom="page">
                <wp:posOffset>9386481</wp:posOffset>
              </wp:positionV>
              <wp:extent cx="271780" cy="464820"/>
              <wp:effectExtent l="0" t="0" r="0" b="0"/>
              <wp:wrapNone/>
              <wp:docPr id="58" name="Text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780" cy="464820"/>
                      </a:xfrm>
                      <a:prstGeom prst="rect">
                        <a:avLst/>
                      </a:prstGeom>
                    </wps:spPr>
                    <wps:txbx>
                      <w:txbxContent>
                        <w:p w14:paraId="0B238CDA" w14:textId="77777777" w:rsidR="00A760F3" w:rsidRDefault="00A23B45">
                          <w:pPr>
                            <w:spacing w:before="13"/>
                            <w:ind w:left="114"/>
                            <w:rPr>
                              <w:rFonts w:ascii="Arial"/>
                            </w:rPr>
                          </w:pPr>
                          <w:r>
                            <w:rPr>
                              <w:rFonts w:ascii="Arial"/>
                              <w:color w:val="0000FF"/>
                              <w:spacing w:val="-5"/>
                            </w:rPr>
                            <w:t>AS</w:t>
                          </w:r>
                        </w:p>
                        <w:p w14:paraId="0B238CDB" w14:textId="77777777" w:rsidR="00A760F3" w:rsidRDefault="00A23B45">
                          <w:pPr>
                            <w:spacing w:before="134"/>
                            <w:ind w:left="20"/>
                            <w:rPr>
                              <w:rFonts w:ascii="Arial"/>
                            </w:rPr>
                          </w:pPr>
                          <w:r>
                            <w:rPr>
                              <w:rFonts w:ascii="Arial"/>
                              <w:spacing w:val="-2"/>
                              <w:position w:val="-5"/>
                              <w:sz w:val="20"/>
                            </w:rPr>
                            <w:t>/</w:t>
                          </w:r>
                          <w:r>
                            <w:rPr>
                              <w:rFonts w:ascii="Arial"/>
                              <w:spacing w:val="-18"/>
                              <w:position w:val="-5"/>
                              <w:sz w:val="20"/>
                            </w:rPr>
                            <w:t xml:space="preserve"> </w:t>
                          </w:r>
                          <w:r>
                            <w:rPr>
                              <w:rFonts w:ascii="Arial"/>
                              <w:color w:val="0000FF"/>
                              <w:spacing w:val="-5"/>
                            </w:rPr>
                            <w:t>PL</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69" id="Textbox 58" o:spid="_x0000_s1068" type="#_x0000_t202" style="position:absolute;margin-left:493.15pt;margin-top:739.1pt;width:21.4pt;height:36.6pt;z-index:-16351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" filled="f" stroked="f">
              <v:textbox inset="0,0,0,0">
                <w:txbxContent>
                  <w:p w14:paraId="0B238CDA" w14:textId="77777777" w:rsidR="00A760F3" w:rsidRDefault="00A23B45">
                    <w:pPr>
                      <w:spacing w:before="13"/>
                      <w:ind w:left="114"/>
                      <w:rPr>
                        <w:rFonts w:ascii="Arial"/>
                      </w:rPr>
                    </w:pPr>
                    <w:r>
                      <w:rPr>
                        <w:rFonts w:ascii="Arial"/>
                        <w:color w:val="0000FF"/>
                        <w:spacing w:val="-5"/>
                      </w:rPr>
                      <w:t>AS</w:t>
                    </w:r>
                  </w:p>
                  <w:p w14:paraId="0B238CDB" w14:textId="77777777" w:rsidR="00A760F3" w:rsidRDefault="00A23B45">
                    <w:pPr>
                      <w:spacing w:before="134"/>
                      <w:ind w:left="20"/>
                      <w:rPr>
                        <w:rFonts w:ascii="Arial"/>
                      </w:rPr>
                    </w:pPr>
                    <w:r>
                      <w:rPr>
                        <w:rFonts w:ascii="Arial"/>
                        <w:spacing w:val="-2"/>
                        <w:position w:val="-5"/>
                        <w:sz w:val="20"/>
                      </w:rPr>
                      <w:t>/</w:t>
                    </w:r>
                    <w:r>
                      <w:rPr>
                        <w:rFonts w:ascii="Arial"/>
                        <w:spacing w:val="-18"/>
                        <w:position w:val="-5"/>
                        <w:sz w:val="20"/>
                      </w:rPr>
                      <w:t xml:space="preserve"> </w:t>
                    </w:r>
                    <w:r>
                      <w:rPr>
                        <w:rFonts w:ascii="Arial"/>
                        <w:color w:val="0000FF"/>
                        <w:spacing w:val="-5"/>
                      </w:rPr>
                      <w:t>PL</w:t>
                    </w:r>
                  </w:p>
                </w:txbxContent>
              </v:textbox>
              <w10:wrap anchorx="page" anchory="page"/>
            </v:shape>
          </w:pict>
        </mc:Fallback>
      </mc:AlternateContent>
    </w:r>
    <w:r>
      <w:rPr>
        <w:noProof/>
      </w:rPr>
      <mc:AlternateContent>
        <mc:Choice Requires="wps">
          <w:drawing>
            <wp:anchor distT="0" distB="0" distL="0" distR="0" simplePos="0" relativeHeight="486965248" behindDoc="1" locked="0" layoutInCell="1" allowOverlap="1" wp14:anchorId="0B238C6B" wp14:editId="0B238C6C">
              <wp:simplePos x="0" y="0"/>
              <wp:positionH relativeFrom="page">
                <wp:posOffset>4330687</wp:posOffset>
              </wp:positionH>
              <wp:positionV relativeFrom="page">
                <wp:posOffset>9435889</wp:posOffset>
              </wp:positionV>
              <wp:extent cx="1252220" cy="415290"/>
              <wp:effectExtent l="0" t="0" r="0" b="0"/>
              <wp:wrapNone/>
              <wp:docPr id="59" name="Text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415290"/>
                      </a:xfrm>
                      <a:prstGeom prst="rect">
                        <a:avLst/>
                      </a:prstGeom>
                    </wps:spPr>
                    <wps:txbx>
                      <w:txbxContent>
                        <w:p w14:paraId="0B238CDC"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p w14:paraId="0B238CDD" w14:textId="77777777" w:rsidR="00A760F3" w:rsidRDefault="00A23B45">
                          <w:pPr>
                            <w:spacing w:before="16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6B" id="Textbox 59" o:spid="_x0000_s1069" type="#_x0000_t202" style="position:absolute;margin-left:341pt;margin-top:743pt;width:98.6pt;height:32.7pt;z-index:-16351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" filled="f" stroked="f">
              <v:textbox inset="0,0,0,0">
                <w:txbxContent>
                  <w:p w14:paraId="0B238CDC"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p w14:paraId="0B238CDD" w14:textId="77777777" w:rsidR="00A760F3" w:rsidRDefault="00A23B45">
                    <w:pPr>
                      <w:spacing w:before="16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v:textbox>
              <w10:wrap anchorx="page" anchory="page"/>
            </v:shape>
          </w:pict>
        </mc:Fallback>
      </mc:AlternateContent>
    </w:r>
    <w:r>
      <w:rPr>
        <w:noProof/>
      </w:rPr>
      <mc:AlternateContent>
        <mc:Choice Requires="wps">
          <w:drawing>
            <wp:anchor distT="0" distB="0" distL="0" distR="0" simplePos="0" relativeHeight="486965760" behindDoc="1" locked="0" layoutInCell="1" allowOverlap="1" wp14:anchorId="0B238C6D" wp14:editId="0B238C6E">
              <wp:simplePos x="0" y="0"/>
              <wp:positionH relativeFrom="page">
                <wp:posOffset>6200584</wp:posOffset>
              </wp:positionH>
              <wp:positionV relativeFrom="page">
                <wp:posOffset>9435889</wp:posOffset>
              </wp:positionV>
              <wp:extent cx="60325" cy="167005"/>
              <wp:effectExtent l="0" t="0" r="0" b="0"/>
              <wp:wrapNone/>
              <wp:docPr id="60" name="Text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325" cy="167005"/>
                      </a:xfrm>
                      <a:prstGeom prst="rect">
                        <a:avLst/>
                      </a:prstGeom>
                    </wps:spPr>
                    <wps:txbx>
                      <w:txbxContent>
                        <w:p w14:paraId="0B238CDE" w14:textId="77777777" w:rsidR="00A760F3" w:rsidRDefault="00A23B45">
                          <w:pPr>
                            <w:spacing w:before="12"/>
                            <w:ind w:left="20"/>
                            <w:rPr>
                              <w:rFonts w:ascii="Arial"/>
                              <w:sz w:val="20"/>
                            </w:rPr>
                          </w:pPr>
                          <w:r>
                            <w:rPr>
                              <w:rFonts w:ascii="Arial"/>
                              <w:spacing w:val="-1"/>
                              <w:w w:val="99"/>
                              <w:sz w:val="20"/>
                            </w:rPr>
                            <w:t>/</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6D" id="Textbox 60" o:spid="_x0000_s1070" type="#_x0000_t202" style="position:absolute;margin-left:488.25pt;margin-top:743pt;width:4.75pt;height:13.15pt;z-index:-16350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" filled="f" stroked="f">
              <v:textbox inset="0,0,0,0">
                <w:txbxContent>
                  <w:p w14:paraId="0B238CDE" w14:textId="77777777" w:rsidR="00A760F3" w:rsidRDefault="00A23B45">
                    <w:pPr>
                      <w:spacing w:before="12"/>
                      <w:ind w:left="20"/>
                      <w:rPr>
                        <w:rFonts w:ascii="Arial"/>
                        <w:sz w:val="20"/>
                      </w:rPr>
                    </w:pPr>
                    <w:r>
                      <w:rPr>
                        <w:rFonts w:ascii="Arial"/>
                        <w:spacing w:val="-1"/>
                        <w:w w:val="99"/>
                        <w:sz w:val="20"/>
                      </w:rPr>
                      <w:t>/</w:t>
                    </w:r>
                  </w:p>
                </w:txbxContent>
              </v:textbox>
              <w10:wrap anchorx="page" anchory="page"/>
            </v:shape>
          </w:pict>
        </mc:Fallback>
      </mc:AlternateContent>
    </w:r>
    <w:r>
      <w:rPr>
        <w:noProof/>
      </w:rPr>
      <mc:AlternateContent>
        <mc:Choice Requires="wps">
          <w:drawing>
            <wp:anchor distT="0" distB="0" distL="0" distR="0" simplePos="0" relativeHeight="486966272" behindDoc="1" locked="0" layoutInCell="1" allowOverlap="1" wp14:anchorId="0B238C6F" wp14:editId="0B238C70">
              <wp:simplePos x="0" y="0"/>
              <wp:positionH relativeFrom="page">
                <wp:posOffset>673100</wp:posOffset>
              </wp:positionH>
              <wp:positionV relativeFrom="page">
                <wp:posOffset>9470380</wp:posOffset>
              </wp:positionV>
              <wp:extent cx="1022350" cy="235585"/>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DF"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6F" id="Textbox 61" o:spid="_x0000_s1071" type="#_x0000_t202" style="position:absolute;margin-left:53pt;margin-top:745.7pt;width:80.5pt;height:18.55pt;z-index:-16350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" filled="f" stroked="f">
              <v:textbox inset="0,0,0,0">
                <w:txbxContent>
                  <w:p w14:paraId="0B238CDF"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8" w14:textId="77777777" w:rsidR="00A760F3" w:rsidRDefault="00A23B45">
    <w:pPr>
      <w:pStyle w:val="BodyText"/>
      <w:spacing w:line="14" w:lineRule="auto"/>
      <w:rPr>
        <w:sz w:val="20"/>
      </w:rPr>
    </w:pPr>
    <w:r>
      <w:rPr>
        <w:noProof/>
      </w:rPr>
      <mc:AlternateContent>
        <mc:Choice Requires="wps">
          <w:drawing>
            <wp:anchor distT="0" distB="0" distL="0" distR="0" simplePos="0" relativeHeight="486967808" behindDoc="1" locked="0" layoutInCell="1" allowOverlap="1" wp14:anchorId="0B238C75" wp14:editId="0B238C76">
              <wp:simplePos x="0" y="0"/>
              <wp:positionH relativeFrom="page">
                <wp:posOffset>5641681</wp:posOffset>
              </wp:positionH>
              <wp:positionV relativeFrom="page">
                <wp:posOffset>9832656</wp:posOffset>
              </wp:positionV>
              <wp:extent cx="634365" cy="1270"/>
              <wp:effectExtent l="0" t="0" r="0" b="0"/>
              <wp:wrapNone/>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 cy="1270"/>
                      </a:xfrm>
                      <a:custGeom>
                        <a:avLst/>
                        <a:gdLst/>
                        <a:ahLst/>
                        <a:cxnLst/>
                        <a:rect l="l" t="t" r="r" b="b"/>
                        <a:pathLst>
                          <a:path w="634365">
                            <a:moveTo>
                              <a:pt x="0" y="0"/>
                            </a:moveTo>
                            <a:lnTo>
                              <a:pt x="210229" y="0"/>
                            </a:lnTo>
                          </a:path>
                          <a:path w="634365">
                            <a:moveTo>
                              <a:pt x="211785" y="0"/>
                            </a:moveTo>
                            <a:lnTo>
                              <a:pt x="633869"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6A1F8E" id="Graphic 65" o:spid="_x0000_s1026" style="position:absolute;margin-left:444.25pt;margin-top:774.2pt;width:49.95pt;height:.1pt;z-index:-16348672;visibility:visible;mso-wrap-style:square;mso-wrap-distance-left:0;mso-wrap-distance-top:0;mso-wrap-distance-right:0;mso-wrap-distance-bottom:0;mso-position-horizontal:absolute;mso-position-horizontal-relative:page;mso-position-vertical:absolute;mso-position-vertical-relative:page;v-text-anchor:top" coordsize="6343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" path="m,l210229,em211785,l633869,e" filled="f" strokeweight=".22133mm">
              <v:path arrowok="t"/>
              <w10:wrap anchorx="page" anchory="page"/>
            </v:shape>
          </w:pict>
        </mc:Fallback>
      </mc:AlternateContent>
    </w:r>
    <w:r>
      <w:rPr>
        <w:noProof/>
      </w:rPr>
      <mc:AlternateContent>
        <mc:Choice Requires="wps">
          <w:drawing>
            <wp:anchor distT="0" distB="0" distL="0" distR="0" simplePos="0" relativeHeight="486968320" behindDoc="1" locked="0" layoutInCell="1" allowOverlap="1" wp14:anchorId="0B238C77" wp14:editId="0B238C78">
              <wp:simplePos x="0" y="0"/>
              <wp:positionH relativeFrom="page">
                <wp:posOffset>6312132</wp:posOffset>
              </wp:positionH>
              <wp:positionV relativeFrom="page">
                <wp:posOffset>9832656</wp:posOffset>
              </wp:positionV>
              <wp:extent cx="634365" cy="1270"/>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4365" cy="1270"/>
                      </a:xfrm>
                      <a:custGeom>
                        <a:avLst/>
                        <a:gdLst/>
                        <a:ahLst/>
                        <a:cxnLst/>
                        <a:rect l="l" t="t" r="r" b="b"/>
                        <a:pathLst>
                          <a:path w="634365">
                            <a:moveTo>
                              <a:pt x="0" y="0"/>
                            </a:moveTo>
                            <a:lnTo>
                              <a:pt x="210229" y="0"/>
                            </a:lnTo>
                          </a:path>
                          <a:path w="634365">
                            <a:moveTo>
                              <a:pt x="211785" y="0"/>
                            </a:moveTo>
                            <a:lnTo>
                              <a:pt x="633800"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D7DE5D" id="Graphic 66" o:spid="_x0000_s1026" style="position:absolute;margin-left:497pt;margin-top:774.2pt;width:49.95pt;height:.1pt;z-index:-16348160;visibility:visible;mso-wrap-style:square;mso-wrap-distance-left:0;mso-wrap-distance-top:0;mso-wrap-distance-right:0;mso-wrap-distance-bottom:0;mso-position-horizontal:absolute;mso-position-horizontal-relative:page;mso-position-vertical:absolute;mso-position-vertical-relative:page;v-text-anchor:top" coordsize="6343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" path="m,l210229,em211785,l633800,e" filled="f" strokeweight=".22133mm">
              <v:path arrowok="t"/>
              <w10:wrap anchorx="page" anchory="page"/>
            </v:shape>
          </w:pict>
        </mc:Fallback>
      </mc:AlternateContent>
    </w:r>
    <w:r>
      <w:rPr>
        <w:noProof/>
      </w:rPr>
      <mc:AlternateContent>
        <mc:Choice Requires="wps">
          <w:drawing>
            <wp:anchor distT="0" distB="0" distL="0" distR="0" simplePos="0" relativeHeight="486968832" behindDoc="1" locked="0" layoutInCell="1" allowOverlap="1" wp14:anchorId="0B238C79" wp14:editId="0B238C7A">
              <wp:simplePos x="0" y="0"/>
              <wp:positionH relativeFrom="page">
                <wp:posOffset>5577912</wp:posOffset>
              </wp:positionH>
              <wp:positionV relativeFrom="page">
                <wp:posOffset>9584287</wp:posOffset>
              </wp:positionV>
              <wp:extent cx="635635" cy="1270"/>
              <wp:effectExtent l="0" t="0" r="0" b="0"/>
              <wp:wrapNone/>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635" cy="1270"/>
                      </a:xfrm>
                      <a:custGeom>
                        <a:avLst/>
                        <a:gdLst/>
                        <a:ahLst/>
                        <a:cxnLst/>
                        <a:rect l="l" t="t" r="r" b="b"/>
                        <a:pathLst>
                          <a:path w="635635">
                            <a:moveTo>
                              <a:pt x="0" y="0"/>
                            </a:moveTo>
                            <a:lnTo>
                              <a:pt x="140153" y="0"/>
                            </a:lnTo>
                          </a:path>
                          <a:path w="635635">
                            <a:moveTo>
                              <a:pt x="141696" y="0"/>
                            </a:moveTo>
                            <a:lnTo>
                              <a:pt x="635371"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F80072" id="Graphic 67" o:spid="_x0000_s1026" style="position:absolute;margin-left:439.2pt;margin-top:754.65pt;width:50.05pt;height:.1pt;z-index:-16347648;visibility:visible;mso-wrap-style:square;mso-wrap-distance-left:0;mso-wrap-distance-top:0;mso-wrap-distance-right:0;mso-wrap-distance-bottom:0;mso-position-horizontal:absolute;mso-position-horizontal-relative:page;mso-position-vertical:absolute;mso-position-vertical-relative:page;v-text-anchor:top" coordsize="6356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" path="m,l140153,em141696,l635371,e" filled="f" strokeweight=".22133mm">
              <v:path arrowok="t"/>
              <w10:wrap anchorx="page" anchory="page"/>
            </v:shape>
          </w:pict>
        </mc:Fallback>
      </mc:AlternateContent>
    </w:r>
    <w:r>
      <w:rPr>
        <w:noProof/>
      </w:rPr>
      <mc:AlternateContent>
        <mc:Choice Requires="wps">
          <w:drawing>
            <wp:anchor distT="0" distB="0" distL="0" distR="0" simplePos="0" relativeHeight="486969344" behindDoc="1" locked="0" layoutInCell="1" allowOverlap="1" wp14:anchorId="0B238C7B" wp14:editId="0B238C7C">
              <wp:simplePos x="0" y="0"/>
              <wp:positionH relativeFrom="page">
                <wp:posOffset>6319955</wp:posOffset>
              </wp:positionH>
              <wp:positionV relativeFrom="page">
                <wp:posOffset>9584287</wp:posOffset>
              </wp:positionV>
              <wp:extent cx="563880" cy="1270"/>
              <wp:effectExtent l="0" t="0" r="0" b="0"/>
              <wp:wrapNone/>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880" cy="1270"/>
                      </a:xfrm>
                      <a:custGeom>
                        <a:avLst/>
                        <a:gdLst/>
                        <a:ahLst/>
                        <a:cxnLst/>
                        <a:rect l="l" t="t" r="r" b="b"/>
                        <a:pathLst>
                          <a:path w="563880">
                            <a:moveTo>
                              <a:pt x="0" y="0"/>
                            </a:moveTo>
                            <a:lnTo>
                              <a:pt x="563698"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7CD1EC" id="Graphic 68" o:spid="_x0000_s1026" style="position:absolute;margin-left:497.65pt;margin-top:754.65pt;width:44.4pt;height:.1pt;z-index:-16347136;visibility:visible;mso-wrap-style:square;mso-wrap-distance-left:0;mso-wrap-distance-top:0;mso-wrap-distance-right:0;mso-wrap-distance-bottom:0;mso-position-horizontal:absolute;mso-position-horizontal-relative:page;mso-position-vertical:absolute;mso-position-vertical-relative:page;v-text-anchor:top" coordsize="563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" path="m,l563698,e" filled="f" strokeweight=".22133mm">
              <v:path arrowok="t"/>
              <w10:wrap anchorx="page" anchory="page"/>
            </v:shape>
          </w:pict>
        </mc:Fallback>
      </mc:AlternateContent>
    </w:r>
    <w:r>
      <w:rPr>
        <w:noProof/>
      </w:rPr>
      <mc:AlternateContent>
        <mc:Choice Requires="wps">
          <w:drawing>
            <wp:anchor distT="0" distB="0" distL="0" distR="0" simplePos="0" relativeHeight="486969856" behindDoc="1" locked="0" layoutInCell="1" allowOverlap="1" wp14:anchorId="0B238C7D" wp14:editId="0B238C7E">
              <wp:simplePos x="0" y="0"/>
              <wp:positionH relativeFrom="page">
                <wp:posOffset>5641721</wp:posOffset>
              </wp:positionH>
              <wp:positionV relativeFrom="page">
                <wp:posOffset>9393046</wp:posOffset>
              </wp:positionV>
              <wp:extent cx="876300" cy="458470"/>
              <wp:effectExtent l="0" t="0" r="0" b="0"/>
              <wp:wrapNone/>
              <wp:docPr id="69" name="Text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6300" cy="458470"/>
                      </a:xfrm>
                      <a:prstGeom prst="rect">
                        <a:avLst/>
                      </a:prstGeom>
                    </wps:spPr>
                    <wps:txbx>
                      <w:txbxContent>
                        <w:p w14:paraId="0B238CE2" w14:textId="77777777" w:rsidR="00A760F3" w:rsidRDefault="00A23B45">
                          <w:pPr>
                            <w:spacing w:before="13"/>
                            <w:ind w:left="20"/>
                            <w:rPr>
                              <w:rFonts w:ascii="Arial"/>
                            </w:rPr>
                          </w:pPr>
                          <w:r>
                            <w:rPr>
                              <w:rFonts w:ascii="Arial"/>
                              <w:color w:val="0000FF"/>
                            </w:rPr>
                            <w:t>6/30/23</w:t>
                          </w:r>
                          <w:r>
                            <w:rPr>
                              <w:rFonts w:ascii="Arial"/>
                              <w:color w:val="0000FF"/>
                              <w:spacing w:val="50"/>
                              <w:w w:val="150"/>
                            </w:rPr>
                            <w:t xml:space="preserve"> </w:t>
                          </w:r>
                          <w:r>
                            <w:rPr>
                              <w:rFonts w:ascii="Arial"/>
                              <w:spacing w:val="-4"/>
                              <w:position w:val="-4"/>
                              <w:sz w:val="20"/>
                            </w:rPr>
                            <w:t>/_</w:t>
                          </w:r>
                          <w:r>
                            <w:rPr>
                              <w:rFonts w:ascii="Arial"/>
                              <w:color w:val="0000FF"/>
                              <w:spacing w:val="-4"/>
                            </w:rPr>
                            <w:t>AS</w:t>
                          </w:r>
                        </w:p>
                        <w:p w14:paraId="0B238CE3" w14:textId="77777777" w:rsidR="00A760F3" w:rsidRDefault="00A23B45">
                          <w:pPr>
                            <w:tabs>
                              <w:tab w:val="left" w:pos="998"/>
                            </w:tabs>
                            <w:spacing w:before="78"/>
                            <w:ind w:left="43"/>
                            <w:rPr>
                              <w:rFonts w:ascii="Arial"/>
                            </w:rPr>
                          </w:pPr>
                          <w:r>
                            <w:rPr>
                              <w:rFonts w:ascii="Arial"/>
                              <w:color w:val="0000FF"/>
                              <w:spacing w:val="-2"/>
                            </w:rPr>
                            <w:t>6/30/23</w:t>
                          </w:r>
                          <w:r>
                            <w:rPr>
                              <w:rFonts w:ascii="Arial"/>
                              <w:color w:val="0000FF"/>
                            </w:rPr>
                            <w:tab/>
                          </w:r>
                          <w:r>
                            <w:rPr>
                              <w:rFonts w:ascii="Arial"/>
                              <w:spacing w:val="-2"/>
                              <w:position w:val="-5"/>
                              <w:sz w:val="20"/>
                            </w:rPr>
                            <w:t>/</w:t>
                          </w:r>
                          <w:r>
                            <w:rPr>
                              <w:rFonts w:ascii="Arial"/>
                              <w:spacing w:val="-18"/>
                              <w:position w:val="-5"/>
                              <w:sz w:val="20"/>
                            </w:rPr>
                            <w:t xml:space="preserve"> </w:t>
                          </w:r>
                          <w:r>
                            <w:rPr>
                              <w:rFonts w:ascii="Arial"/>
                              <w:color w:val="0000FF"/>
                              <w:spacing w:val="-5"/>
                            </w:rPr>
                            <w:t>PL</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238C7D" id="_x0000_t202" coordsize="21600,21600" o:spt="202" path="m,l,21600r21600,l21600,xe">
              <v:stroke joinstyle="miter"/>
              <v:path gradientshapeok="t" o:connecttype="rect"/>
            </v:shapetype>
            <v:shape id="Textbox 69" o:spid="_x0000_s1073" type="#_x0000_t202" style="position:absolute;margin-left:444.25pt;margin-top:739.6pt;width:69pt;height:36.1pt;z-index:-16346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" filled="f" stroked="f">
              <v:textbox inset="0,0,0,0">
                <w:txbxContent>
                  <w:p w14:paraId="0B238CE2" w14:textId="77777777" w:rsidR="00A760F3" w:rsidRDefault="00A23B45">
                    <w:pPr>
                      <w:spacing w:before="13"/>
                      <w:ind w:left="20"/>
                      <w:rPr>
                        <w:rFonts w:ascii="Arial"/>
                      </w:rPr>
                    </w:pPr>
                    <w:r>
                      <w:rPr>
                        <w:rFonts w:ascii="Arial"/>
                        <w:color w:val="0000FF"/>
                      </w:rPr>
                      <w:t>6/30/23</w:t>
                    </w:r>
                    <w:r>
                      <w:rPr>
                        <w:rFonts w:ascii="Arial"/>
                        <w:color w:val="0000FF"/>
                        <w:spacing w:val="50"/>
                        <w:w w:val="150"/>
                      </w:rPr>
                      <w:t xml:space="preserve"> </w:t>
                    </w:r>
                    <w:r>
                      <w:rPr>
                        <w:rFonts w:ascii="Arial"/>
                        <w:spacing w:val="-4"/>
                        <w:position w:val="-4"/>
                        <w:sz w:val="20"/>
                      </w:rPr>
                      <w:t>/_</w:t>
                    </w:r>
                    <w:r>
                      <w:rPr>
                        <w:rFonts w:ascii="Arial"/>
                        <w:color w:val="0000FF"/>
                        <w:spacing w:val="-4"/>
                      </w:rPr>
                      <w:t>AS</w:t>
                    </w:r>
                  </w:p>
                  <w:p w14:paraId="0B238CE3" w14:textId="77777777" w:rsidR="00A760F3" w:rsidRDefault="00A23B45">
                    <w:pPr>
                      <w:tabs>
                        <w:tab w:val="left" w:pos="998"/>
                      </w:tabs>
                      <w:spacing w:before="78"/>
                      <w:ind w:left="43"/>
                      <w:rPr>
                        <w:rFonts w:ascii="Arial"/>
                      </w:rPr>
                    </w:pPr>
                    <w:r>
                      <w:rPr>
                        <w:rFonts w:ascii="Arial"/>
                        <w:color w:val="0000FF"/>
                        <w:spacing w:val="-2"/>
                      </w:rPr>
                      <w:t>6/30/23</w:t>
                    </w:r>
                    <w:r>
                      <w:rPr>
                        <w:rFonts w:ascii="Arial"/>
                        <w:color w:val="0000FF"/>
                      </w:rPr>
                      <w:tab/>
                    </w:r>
                    <w:r>
                      <w:rPr>
                        <w:rFonts w:ascii="Arial"/>
                        <w:spacing w:val="-2"/>
                        <w:position w:val="-5"/>
                        <w:sz w:val="20"/>
                      </w:rPr>
                      <w:t>/</w:t>
                    </w:r>
                    <w:r>
                      <w:rPr>
                        <w:rFonts w:ascii="Arial"/>
                        <w:spacing w:val="-18"/>
                        <w:position w:val="-5"/>
                        <w:sz w:val="20"/>
                      </w:rPr>
                      <w:t xml:space="preserve"> </w:t>
                    </w:r>
                    <w:r>
                      <w:rPr>
                        <w:rFonts w:ascii="Arial"/>
                        <w:color w:val="0000FF"/>
                        <w:spacing w:val="-5"/>
                      </w:rPr>
                      <w:t>PL</w:t>
                    </w:r>
                  </w:p>
                </w:txbxContent>
              </v:textbox>
              <w10:wrap anchorx="page" anchory="page"/>
            </v:shape>
          </w:pict>
        </mc:Fallback>
      </mc:AlternateContent>
    </w:r>
    <w:r>
      <w:rPr>
        <w:noProof/>
      </w:rPr>
      <mc:AlternateContent>
        <mc:Choice Requires="wps">
          <w:drawing>
            <wp:anchor distT="0" distB="0" distL="0" distR="0" simplePos="0" relativeHeight="486970368" behindDoc="1" locked="0" layoutInCell="1" allowOverlap="1" wp14:anchorId="0B238C7F" wp14:editId="0B238C80">
              <wp:simplePos x="0" y="0"/>
              <wp:positionH relativeFrom="page">
                <wp:posOffset>4330687</wp:posOffset>
              </wp:positionH>
              <wp:positionV relativeFrom="page">
                <wp:posOffset>9435889</wp:posOffset>
              </wp:positionV>
              <wp:extent cx="1252220" cy="415290"/>
              <wp:effectExtent l="0" t="0" r="0" b="0"/>
              <wp:wrapNone/>
              <wp:docPr id="70" name="Text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415290"/>
                      </a:xfrm>
                      <a:prstGeom prst="rect">
                        <a:avLst/>
                      </a:prstGeom>
                    </wps:spPr>
                    <wps:txbx>
                      <w:txbxContent>
                        <w:p w14:paraId="0B238CE4"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p w14:paraId="0B238CE5" w14:textId="77777777" w:rsidR="00A760F3" w:rsidRDefault="00A23B45">
                          <w:pPr>
                            <w:spacing w:before="16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7F" id="Textbox 70" o:spid="_x0000_s1074" type="#_x0000_t202" style="position:absolute;margin-left:341pt;margin-top:743pt;width:98.6pt;height:32.7pt;z-index:-163461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" filled="f" stroked="f">
              <v:textbox inset="0,0,0,0">
                <w:txbxContent>
                  <w:p w14:paraId="0B238CE4" w14:textId="77777777" w:rsidR="00A760F3" w:rsidRDefault="00A23B45">
                    <w:pPr>
                      <w:spacing w:before="12"/>
                      <w:ind w:left="20"/>
                      <w:rPr>
                        <w:rFonts w:ascii="Arial"/>
                        <w:sz w:val="20"/>
                      </w:rPr>
                    </w:pPr>
                    <w:r>
                      <w:rPr>
                        <w:rFonts w:ascii="Arial"/>
                        <w:sz w:val="20"/>
                      </w:rPr>
                      <w:t>Tenant</w:t>
                    </w:r>
                    <w:r>
                      <w:rPr>
                        <w:rFonts w:ascii="Arial"/>
                        <w:spacing w:val="-10"/>
                        <w:sz w:val="20"/>
                      </w:rPr>
                      <w:t xml:space="preserve"> </w:t>
                    </w:r>
                    <w:r>
                      <w:rPr>
                        <w:rFonts w:ascii="Arial"/>
                        <w:spacing w:val="-2"/>
                        <w:sz w:val="20"/>
                      </w:rPr>
                      <w:t>Date/Initials:</w:t>
                    </w:r>
                  </w:p>
                  <w:p w14:paraId="0B238CE5" w14:textId="77777777" w:rsidR="00A760F3" w:rsidRDefault="00A23B45">
                    <w:pPr>
                      <w:spacing w:before="162"/>
                      <w:ind w:left="20"/>
                      <w:rPr>
                        <w:rFonts w:ascii="Arial"/>
                        <w:sz w:val="20"/>
                      </w:rPr>
                    </w:pPr>
                    <w:r>
                      <w:rPr>
                        <w:rFonts w:ascii="Arial"/>
                        <w:sz w:val="20"/>
                      </w:rPr>
                      <w:t>Landlord</w:t>
                    </w:r>
                    <w:r>
                      <w:rPr>
                        <w:rFonts w:ascii="Arial"/>
                        <w:spacing w:val="-12"/>
                        <w:sz w:val="20"/>
                      </w:rPr>
                      <w:t xml:space="preserve"> </w:t>
                    </w:r>
                    <w:r>
                      <w:rPr>
                        <w:rFonts w:ascii="Arial"/>
                        <w:spacing w:val="-2"/>
                        <w:sz w:val="20"/>
                      </w:rPr>
                      <w:t>Date/Initials:</w:t>
                    </w:r>
                  </w:p>
                </w:txbxContent>
              </v:textbox>
              <w10:wrap anchorx="page" anchory="page"/>
            </v:shape>
          </w:pict>
        </mc:Fallback>
      </mc:AlternateContent>
    </w:r>
    <w:r>
      <w:rPr>
        <w:noProof/>
      </w:rPr>
      <mc:AlternateContent>
        <mc:Choice Requires="wps">
          <w:drawing>
            <wp:anchor distT="0" distB="0" distL="0" distR="0" simplePos="0" relativeHeight="486970880" behindDoc="1" locked="0" layoutInCell="1" allowOverlap="1" wp14:anchorId="0B238C81" wp14:editId="0B238C82">
              <wp:simplePos x="0" y="0"/>
              <wp:positionH relativeFrom="page">
                <wp:posOffset>673100</wp:posOffset>
              </wp:positionH>
              <wp:positionV relativeFrom="page">
                <wp:posOffset>9470380</wp:posOffset>
              </wp:positionV>
              <wp:extent cx="1022350" cy="235585"/>
              <wp:effectExtent l="0" t="0" r="0" b="0"/>
              <wp:wrapNone/>
              <wp:docPr id="71" name="Text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235585"/>
                      </a:xfrm>
                      <a:prstGeom prst="rect">
                        <a:avLst/>
                      </a:prstGeom>
                    </wps:spPr>
                    <wps:txbx>
                      <w:txbxContent>
                        <w:p w14:paraId="0B238CE6"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238C81" id="Textbox 71" o:spid="_x0000_s1075" type="#_x0000_t202" style="position:absolute;margin-left:53pt;margin-top:745.7pt;width:80.5pt;height:18.55pt;z-index:-163456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" filled="f" stroked="f">
              <v:textbox inset="0,0,0,0">
                <w:txbxContent>
                  <w:p w14:paraId="0B238CE6" w14:textId="77777777" w:rsidR="00A760F3" w:rsidRDefault="00A23B45">
                    <w:pPr>
                      <w:spacing w:before="14" w:line="261" w:lineRule="auto"/>
                      <w:ind w:left="20"/>
                      <w:rPr>
                        <w:rFonts w:ascii="Arial"/>
                        <w:sz w:val="14"/>
                      </w:rPr>
                    </w:pPr>
                    <w:r>
                      <w:rPr>
                        <w:rFonts w:ascii="Arial"/>
                        <w:sz w:val="14"/>
                      </w:rPr>
                      <w:t>LOI</w:t>
                    </w:r>
                    <w:r>
                      <w:rPr>
                        <w:rFonts w:ascii="Arial"/>
                        <w:spacing w:val="-10"/>
                        <w:sz w:val="14"/>
                      </w:rPr>
                      <w:t xml:space="preserve"> </w:t>
                    </w:r>
                    <w:r>
                      <w:rPr>
                        <w:rFonts w:ascii="Arial"/>
                        <w:sz w:val="14"/>
                      </w:rPr>
                      <w:t>Base</w:t>
                    </w:r>
                    <w:r>
                      <w:rPr>
                        <w:rFonts w:ascii="Arial"/>
                        <w:spacing w:val="-10"/>
                        <w:sz w:val="14"/>
                      </w:rPr>
                      <w:t xml:space="preserve"> </w:t>
                    </w:r>
                    <w:r>
                      <w:rPr>
                        <w:rFonts w:ascii="Arial"/>
                        <w:sz w:val="14"/>
                      </w:rPr>
                      <w:t>Version</w:t>
                    </w:r>
                    <w:r>
                      <w:rPr>
                        <w:rFonts w:ascii="Arial"/>
                        <w:spacing w:val="-10"/>
                        <w:sz w:val="14"/>
                      </w:rPr>
                      <w:t xml:space="preserve"> </w:t>
                    </w:r>
                    <w:r>
                      <w:rPr>
                        <w:rFonts w:ascii="Arial"/>
                        <w:sz w:val="14"/>
                      </w:rPr>
                      <w:t>4-2020</w:t>
                    </w:r>
                    <w:r>
                      <w:rPr>
                        <w:rFonts w:ascii="Arial"/>
                        <w:spacing w:val="40"/>
                        <w:sz w:val="14"/>
                      </w:rPr>
                      <w:t xml:space="preserve"> </w:t>
                    </w:r>
                    <w:r>
                      <w:rPr>
                        <w:rFonts w:ascii="Arial"/>
                        <w:sz w:val="14"/>
                      </w:rPr>
                      <w:t>WL Version - Florida</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78FAB" w14:textId="77777777" w:rsidR="005450FE" w:rsidRDefault="005450FE">
      <w:r>
        <w:separator/>
      </w:r>
    </w:p>
  </w:footnote>
  <w:footnote w:type="continuationSeparator" w:id="0">
    <w:p w14:paraId="30C8B206" w14:textId="77777777" w:rsidR="005450FE" w:rsidRDefault="00545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E7" w14:textId="77777777" w:rsidR="00A760F3" w:rsidRDefault="00A23B45">
    <w:pPr>
      <w:pStyle w:val="BodyText"/>
      <w:spacing w:line="14" w:lineRule="auto"/>
      <w:rPr>
        <w:sz w:val="20"/>
      </w:rPr>
    </w:pPr>
    <w:r>
      <w:rPr>
        <w:noProof/>
      </w:rPr>
      <w:drawing>
        <wp:anchor distT="0" distB="0" distL="0" distR="0" simplePos="0" relativeHeight="486936576" behindDoc="1" locked="0" layoutInCell="1" allowOverlap="1" wp14:anchorId="0B238BFB" wp14:editId="0B238BFC">
          <wp:simplePos x="0" y="0"/>
          <wp:positionH relativeFrom="page">
            <wp:posOffset>619125</wp:posOffset>
          </wp:positionH>
          <wp:positionV relativeFrom="page">
            <wp:posOffset>504825</wp:posOffset>
          </wp:positionV>
          <wp:extent cx="380352" cy="38035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486937088" behindDoc="1" locked="0" layoutInCell="1" allowOverlap="1" wp14:anchorId="0B238BFD" wp14:editId="0B238BFE">
              <wp:simplePos x="0" y="0"/>
              <wp:positionH relativeFrom="page">
                <wp:posOffset>1101344</wp:posOffset>
              </wp:positionH>
              <wp:positionV relativeFrom="page">
                <wp:posOffset>448637</wp:posOffset>
              </wp:positionV>
              <wp:extent cx="1664970" cy="50355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A4"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17</w:t>
                          </w:r>
                          <w:r>
                            <w:rPr>
                              <w:rFonts w:ascii="Arial"/>
                            </w:rPr>
                            <w:fldChar w:fldCharType="end"/>
                          </w:r>
                          <w:r>
                            <w:rPr>
                              <w:rFonts w:ascii="Arial"/>
                            </w:rPr>
                            <w:t xml:space="preserve"> of 35</w:t>
                          </w:r>
                        </w:p>
                        <w:p w14:paraId="0B238CA5"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86.7pt;margin-top:35.35pt;width:131.1pt;height:39.65pt;z-index:-163793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" filled="f" stroked="f">
              <v:path arrowok="t"/>
              <v:textbox inset="0,0,0,0">
                <w:txbxContent>
                  <w:p w14:paraId="0B238CA4"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17</w:t>
                    </w:r>
                    <w:r>
                      <w:rPr>
                        <w:rFonts w:ascii="Arial"/>
                      </w:rPr>
                      <w:fldChar w:fldCharType="end"/>
                    </w:r>
                    <w:r>
                      <w:rPr>
                        <w:rFonts w:ascii="Arial"/>
                      </w:rPr>
                      <w:t xml:space="preserve"> of 35</w:t>
                    </w:r>
                  </w:p>
                  <w:p w14:paraId="0B238CA5"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9" w14:textId="77777777" w:rsidR="00A760F3" w:rsidRDefault="00A23B45">
    <w:pPr>
      <w:pStyle w:val="BodyText"/>
      <w:spacing w:line="14" w:lineRule="auto"/>
      <w:rPr>
        <w:sz w:val="20"/>
      </w:rPr>
    </w:pPr>
    <w:r>
      <w:rPr>
        <w:noProof/>
      </w:rPr>
      <w:drawing>
        <wp:anchor distT="0" distB="0" distL="0" distR="0" simplePos="0" relativeHeight="251693056" behindDoc="1" locked="0" layoutInCell="1" allowOverlap="1" wp14:anchorId="0B238C83" wp14:editId="0B238C84">
          <wp:simplePos x="0" y="0"/>
          <wp:positionH relativeFrom="page">
            <wp:posOffset>619125</wp:posOffset>
          </wp:positionH>
          <wp:positionV relativeFrom="page">
            <wp:posOffset>504825</wp:posOffset>
          </wp:positionV>
          <wp:extent cx="380352" cy="380352"/>
          <wp:effectExtent l="0" t="0" r="0" b="0"/>
          <wp:wrapNone/>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251694080" behindDoc="1" locked="0" layoutInCell="1" allowOverlap="1" wp14:anchorId="0B238C85" wp14:editId="0B238C86">
              <wp:simplePos x="0" y="0"/>
              <wp:positionH relativeFrom="page">
                <wp:posOffset>1101344</wp:posOffset>
              </wp:positionH>
              <wp:positionV relativeFrom="page">
                <wp:posOffset>448637</wp:posOffset>
              </wp:positionV>
              <wp:extent cx="1664970" cy="503555"/>
              <wp:effectExtent l="0" t="0" r="0" b="0"/>
              <wp:wrapNone/>
              <wp:docPr id="74" name="Text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E7"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35</w:t>
                          </w:r>
                          <w:r>
                            <w:rPr>
                              <w:rFonts w:ascii="Arial"/>
                            </w:rPr>
                            <w:fldChar w:fldCharType="end"/>
                          </w:r>
                          <w:r>
                            <w:rPr>
                              <w:rFonts w:ascii="Arial"/>
                            </w:rPr>
                            <w:t xml:space="preserve"> of 35</w:t>
                          </w:r>
                        </w:p>
                        <w:p w14:paraId="0B238CE8"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4" o:spid="_x0000_s1076" type="#_x0000_t202" style="position:absolute;margin-left:86.7pt;margin-top:35.35pt;width:131.1pt;height:39.65pt;z-index:-251622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" filled="f" stroked="f">
              <v:path arrowok="t"/>
              <v:textbox inset="0,0,0,0">
                <w:txbxContent>
                  <w:p w14:paraId="0B238CE7"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35</w:t>
                    </w:r>
                    <w:r>
                      <w:rPr>
                        <w:rFonts w:ascii="Arial"/>
                      </w:rPr>
                      <w:fldChar w:fldCharType="end"/>
                    </w:r>
                    <w:r>
                      <w:rPr>
                        <w:rFonts w:ascii="Arial"/>
                      </w:rPr>
                      <w:t xml:space="preserve"> of 35</w:t>
                    </w:r>
                  </w:p>
                  <w:p w14:paraId="0B238CE8"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E9" w14:textId="77777777" w:rsidR="00A760F3" w:rsidRDefault="00A23B45">
    <w:pPr>
      <w:pStyle w:val="BodyText"/>
      <w:spacing w:line="14" w:lineRule="auto"/>
      <w:rPr>
        <w:sz w:val="20"/>
      </w:rPr>
    </w:pPr>
    <w:r>
      <w:rPr>
        <w:noProof/>
      </w:rPr>
      <w:drawing>
        <wp:anchor distT="0" distB="0" distL="0" distR="0" simplePos="0" relativeHeight="486939648" behindDoc="1" locked="0" layoutInCell="1" allowOverlap="1" wp14:anchorId="0B238C07" wp14:editId="0B238C08">
          <wp:simplePos x="0" y="0"/>
          <wp:positionH relativeFrom="page">
            <wp:posOffset>619125</wp:posOffset>
          </wp:positionH>
          <wp:positionV relativeFrom="page">
            <wp:posOffset>504825</wp:posOffset>
          </wp:positionV>
          <wp:extent cx="380352" cy="380352"/>
          <wp:effectExtent l="0" t="0" r="0" b="0"/>
          <wp:wrapNone/>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486940160" behindDoc="1" locked="0" layoutInCell="1" allowOverlap="1" wp14:anchorId="0B238C09" wp14:editId="0B238C0A">
              <wp:simplePos x="0" y="0"/>
              <wp:positionH relativeFrom="page">
                <wp:posOffset>1101344</wp:posOffset>
              </wp:positionH>
              <wp:positionV relativeFrom="page">
                <wp:posOffset>448637</wp:posOffset>
              </wp:positionV>
              <wp:extent cx="1664970" cy="50355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AA"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22</w:t>
                          </w:r>
                          <w:r>
                            <w:rPr>
                              <w:rFonts w:ascii="Arial"/>
                            </w:rPr>
                            <w:fldChar w:fldCharType="end"/>
                          </w:r>
                          <w:r>
                            <w:rPr>
                              <w:rFonts w:ascii="Arial"/>
                            </w:rPr>
                            <w:t xml:space="preserve"> of 35</w:t>
                          </w:r>
                        </w:p>
                        <w:p w14:paraId="0B238CAB"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2" type="#_x0000_t202" style="position:absolute;margin-left:86.7pt;margin-top:35.35pt;width:131.1pt;height:39.65pt;z-index:-163763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" filled="f" stroked="f">
              <v:path arrowok="t"/>
              <v:textbox inset="0,0,0,0">
                <w:txbxContent>
                  <w:p w14:paraId="0B238CAA"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22</w:t>
                    </w:r>
                    <w:r>
                      <w:rPr>
                        <w:rFonts w:ascii="Arial"/>
                      </w:rPr>
                      <w:fldChar w:fldCharType="end"/>
                    </w:r>
                    <w:r>
                      <w:rPr>
                        <w:rFonts w:ascii="Arial"/>
                      </w:rPr>
                      <w:t xml:space="preserve"> of 35</w:t>
                    </w:r>
                  </w:p>
                  <w:p w14:paraId="0B238CAB"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EB" w14:textId="77777777" w:rsidR="00A760F3" w:rsidRDefault="00A23B45">
    <w:pPr>
      <w:pStyle w:val="BodyText"/>
      <w:spacing w:line="14" w:lineRule="auto"/>
      <w:rPr>
        <w:sz w:val="20"/>
      </w:rPr>
    </w:pPr>
    <w:r>
      <w:rPr>
        <w:noProof/>
      </w:rPr>
      <w:drawing>
        <wp:anchor distT="0" distB="0" distL="0" distR="0" simplePos="0" relativeHeight="486943744" behindDoc="1" locked="0" layoutInCell="1" allowOverlap="1" wp14:anchorId="0B238C17" wp14:editId="0B238C18">
          <wp:simplePos x="0" y="0"/>
          <wp:positionH relativeFrom="page">
            <wp:posOffset>619125</wp:posOffset>
          </wp:positionH>
          <wp:positionV relativeFrom="page">
            <wp:posOffset>504825</wp:posOffset>
          </wp:positionV>
          <wp:extent cx="380352" cy="380352"/>
          <wp:effectExtent l="0" t="0" r="0" b="0"/>
          <wp:wrapNone/>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486944256" behindDoc="1" locked="0" layoutInCell="1" allowOverlap="1" wp14:anchorId="0B238C19" wp14:editId="0B238C1A">
              <wp:simplePos x="0" y="0"/>
              <wp:positionH relativeFrom="page">
                <wp:posOffset>1101344</wp:posOffset>
              </wp:positionH>
              <wp:positionV relativeFrom="page">
                <wp:posOffset>448637</wp:posOffset>
              </wp:positionV>
              <wp:extent cx="1664970" cy="50355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B3"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23</w:t>
                          </w:r>
                          <w:r>
                            <w:rPr>
                              <w:rFonts w:ascii="Arial"/>
                            </w:rPr>
                            <w:fldChar w:fldCharType="end"/>
                          </w:r>
                          <w:r>
                            <w:rPr>
                              <w:rFonts w:ascii="Arial"/>
                            </w:rPr>
                            <w:t xml:space="preserve"> of 35</w:t>
                          </w:r>
                        </w:p>
                        <w:p w14:paraId="0B238CB4"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7" o:spid="_x0000_s1039" type="#_x0000_t202" style="position:absolute;margin-left:86.7pt;margin-top:35.35pt;width:131.1pt;height:39.65pt;z-index:-163722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" filled="f" stroked="f">
              <v:path arrowok="t"/>
              <v:textbox inset="0,0,0,0">
                <w:txbxContent>
                  <w:p w14:paraId="0B238CB3"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23</w:t>
                    </w:r>
                    <w:r>
                      <w:rPr>
                        <w:rFonts w:ascii="Arial"/>
                      </w:rPr>
                      <w:fldChar w:fldCharType="end"/>
                    </w:r>
                    <w:r>
                      <w:rPr>
                        <w:rFonts w:ascii="Arial"/>
                      </w:rPr>
                      <w:t xml:space="preserve"> of 35</w:t>
                    </w:r>
                  </w:p>
                  <w:p w14:paraId="0B238CB4"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ED" w14:textId="77777777" w:rsidR="00A760F3" w:rsidRDefault="00A23B45">
    <w:pPr>
      <w:pStyle w:val="BodyText"/>
      <w:spacing w:line="14" w:lineRule="auto"/>
      <w:rPr>
        <w:sz w:val="20"/>
      </w:rPr>
    </w:pPr>
    <w:r>
      <w:rPr>
        <w:noProof/>
      </w:rPr>
      <w:drawing>
        <wp:anchor distT="0" distB="0" distL="0" distR="0" simplePos="0" relativeHeight="486946816" behindDoc="1" locked="0" layoutInCell="1" allowOverlap="1" wp14:anchorId="0B238C23" wp14:editId="0B238C24">
          <wp:simplePos x="0" y="0"/>
          <wp:positionH relativeFrom="page">
            <wp:posOffset>619125</wp:posOffset>
          </wp:positionH>
          <wp:positionV relativeFrom="page">
            <wp:posOffset>504825</wp:posOffset>
          </wp:positionV>
          <wp:extent cx="380352" cy="380352"/>
          <wp:effectExtent l="0" t="0" r="0" b="0"/>
          <wp:wrapNone/>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486947328" behindDoc="1" locked="0" layoutInCell="1" allowOverlap="1" wp14:anchorId="0B238C25" wp14:editId="0B238C26">
              <wp:simplePos x="0" y="0"/>
              <wp:positionH relativeFrom="page">
                <wp:posOffset>1101344</wp:posOffset>
              </wp:positionH>
              <wp:positionV relativeFrom="page">
                <wp:posOffset>448637</wp:posOffset>
              </wp:positionV>
              <wp:extent cx="1664970" cy="503555"/>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BA"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24</w:t>
                          </w:r>
                          <w:r>
                            <w:rPr>
                              <w:rFonts w:ascii="Arial"/>
                            </w:rPr>
                            <w:fldChar w:fldCharType="end"/>
                          </w:r>
                          <w:r>
                            <w:rPr>
                              <w:rFonts w:ascii="Arial"/>
                            </w:rPr>
                            <w:t xml:space="preserve"> of 35</w:t>
                          </w:r>
                        </w:p>
                        <w:p w14:paraId="0B238CBB"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4" o:spid="_x0000_s1044" type="#_x0000_t202" style="position:absolute;margin-left:86.7pt;margin-top:35.35pt;width:131.1pt;height:39.65pt;z-index:-16369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" filled="f" stroked="f">
              <v:path arrowok="t"/>
              <v:textbox inset="0,0,0,0">
                <w:txbxContent>
                  <w:p w14:paraId="0B238CBA"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24</w:t>
                    </w:r>
                    <w:r>
                      <w:rPr>
                        <w:rFonts w:ascii="Arial"/>
                      </w:rPr>
                      <w:fldChar w:fldCharType="end"/>
                    </w:r>
                    <w:r>
                      <w:rPr>
                        <w:rFonts w:ascii="Arial"/>
                      </w:rPr>
                      <w:t xml:space="preserve"> of 35</w:t>
                    </w:r>
                  </w:p>
                  <w:p w14:paraId="0B238CBB"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EF" w14:textId="77777777" w:rsidR="00A760F3" w:rsidRDefault="00A23B45">
    <w:pPr>
      <w:pStyle w:val="BodyText"/>
      <w:spacing w:line="14" w:lineRule="auto"/>
      <w:rPr>
        <w:sz w:val="20"/>
      </w:rPr>
    </w:pPr>
    <w:r>
      <w:rPr>
        <w:noProof/>
      </w:rPr>
      <w:drawing>
        <wp:anchor distT="0" distB="0" distL="0" distR="0" simplePos="0" relativeHeight="486949888" behindDoc="1" locked="0" layoutInCell="1" allowOverlap="1" wp14:anchorId="0B238C2F" wp14:editId="0B238C30">
          <wp:simplePos x="0" y="0"/>
          <wp:positionH relativeFrom="page">
            <wp:posOffset>619125</wp:posOffset>
          </wp:positionH>
          <wp:positionV relativeFrom="page">
            <wp:posOffset>504825</wp:posOffset>
          </wp:positionV>
          <wp:extent cx="380352" cy="380352"/>
          <wp:effectExtent l="0" t="0" r="0" b="0"/>
          <wp:wrapNone/>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486950400" behindDoc="1" locked="0" layoutInCell="1" allowOverlap="1" wp14:anchorId="0B238C31" wp14:editId="0B238C32">
              <wp:simplePos x="0" y="0"/>
              <wp:positionH relativeFrom="page">
                <wp:posOffset>1101344</wp:posOffset>
              </wp:positionH>
              <wp:positionV relativeFrom="page">
                <wp:posOffset>448637</wp:posOffset>
              </wp:positionV>
              <wp:extent cx="1664970" cy="503555"/>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C1"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26</w:t>
                          </w:r>
                          <w:r>
                            <w:rPr>
                              <w:rFonts w:ascii="Arial"/>
                            </w:rPr>
                            <w:fldChar w:fldCharType="end"/>
                          </w:r>
                          <w:r>
                            <w:rPr>
                              <w:rFonts w:ascii="Arial"/>
                            </w:rPr>
                            <w:t xml:space="preserve"> of 35</w:t>
                          </w:r>
                        </w:p>
                        <w:p w14:paraId="0B238CC2"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0" o:spid="_x0000_s1049" type="#_x0000_t202" style="position:absolute;margin-left:86.7pt;margin-top:35.35pt;width:131.1pt;height:39.65pt;z-index:-16366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" filled="f" stroked="f">
              <v:path arrowok="t"/>
              <v:textbox inset="0,0,0,0">
                <w:txbxContent>
                  <w:p w14:paraId="0B238CC1"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26</w:t>
                    </w:r>
                    <w:r>
                      <w:rPr>
                        <w:rFonts w:ascii="Arial"/>
                      </w:rPr>
                      <w:fldChar w:fldCharType="end"/>
                    </w:r>
                    <w:r>
                      <w:rPr>
                        <w:rFonts w:ascii="Arial"/>
                      </w:rPr>
                      <w:t xml:space="preserve"> of 35</w:t>
                    </w:r>
                  </w:p>
                  <w:p w14:paraId="0B238CC2"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1" w14:textId="77777777" w:rsidR="00A760F3" w:rsidRDefault="00A23B45">
    <w:pPr>
      <w:pStyle w:val="BodyText"/>
      <w:spacing w:line="14" w:lineRule="auto"/>
      <w:rPr>
        <w:sz w:val="20"/>
      </w:rPr>
    </w:pPr>
    <w:r>
      <w:rPr>
        <w:noProof/>
      </w:rPr>
      <w:drawing>
        <wp:anchor distT="0" distB="0" distL="0" distR="0" simplePos="0" relativeHeight="486955008" behindDoc="1" locked="0" layoutInCell="1" allowOverlap="1" wp14:anchorId="0B238C43" wp14:editId="0B238C44">
          <wp:simplePos x="0" y="0"/>
          <wp:positionH relativeFrom="page">
            <wp:posOffset>619125</wp:posOffset>
          </wp:positionH>
          <wp:positionV relativeFrom="page">
            <wp:posOffset>504825</wp:posOffset>
          </wp:positionV>
          <wp:extent cx="380352" cy="380352"/>
          <wp:effectExtent l="0" t="0" r="0" b="0"/>
          <wp:wrapNone/>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486955520" behindDoc="1" locked="0" layoutInCell="1" allowOverlap="1" wp14:anchorId="0B238C45" wp14:editId="0B238C46">
              <wp:simplePos x="0" y="0"/>
              <wp:positionH relativeFrom="page">
                <wp:posOffset>1101344</wp:posOffset>
              </wp:positionH>
              <wp:positionV relativeFrom="page">
                <wp:posOffset>448637</wp:posOffset>
              </wp:positionV>
              <wp:extent cx="1664970" cy="503555"/>
              <wp:effectExtent l="0" t="0" r="0" b="0"/>
              <wp:wrapNone/>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CA"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28</w:t>
                          </w:r>
                          <w:r>
                            <w:rPr>
                              <w:rFonts w:ascii="Arial"/>
                            </w:rPr>
                            <w:fldChar w:fldCharType="end"/>
                          </w:r>
                          <w:r>
                            <w:rPr>
                              <w:rFonts w:ascii="Arial"/>
                            </w:rPr>
                            <w:t xml:space="preserve"> of 35</w:t>
                          </w:r>
                        </w:p>
                        <w:p w14:paraId="0B238CCB"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0" o:spid="_x0000_s1056" type="#_x0000_t202" style="position:absolute;margin-left:86.7pt;margin-top:35.35pt;width:131.1pt;height:39.65pt;z-index:-16360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" filled="f" stroked="f">
              <v:path arrowok="t"/>
              <v:textbox inset="0,0,0,0">
                <w:txbxContent>
                  <w:p w14:paraId="0B238CCA"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28</w:t>
                    </w:r>
                    <w:r>
                      <w:rPr>
                        <w:rFonts w:ascii="Arial"/>
                      </w:rPr>
                      <w:fldChar w:fldCharType="end"/>
                    </w:r>
                    <w:r>
                      <w:rPr>
                        <w:rFonts w:ascii="Arial"/>
                      </w:rPr>
                      <w:t xml:space="preserve"> of 35</w:t>
                    </w:r>
                  </w:p>
                  <w:p w14:paraId="0B238CCB"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3" w14:textId="77777777" w:rsidR="00A760F3" w:rsidRDefault="00A23B45">
    <w:pPr>
      <w:pStyle w:val="BodyText"/>
      <w:spacing w:line="14" w:lineRule="auto"/>
      <w:rPr>
        <w:sz w:val="20"/>
      </w:rPr>
    </w:pPr>
    <w:r>
      <w:rPr>
        <w:noProof/>
      </w:rPr>
      <w:drawing>
        <wp:anchor distT="0" distB="0" distL="0" distR="0" simplePos="0" relativeHeight="486958080" behindDoc="1" locked="0" layoutInCell="1" allowOverlap="1" wp14:anchorId="0B238C4F" wp14:editId="0B238C50">
          <wp:simplePos x="0" y="0"/>
          <wp:positionH relativeFrom="page">
            <wp:posOffset>619125</wp:posOffset>
          </wp:positionH>
          <wp:positionV relativeFrom="page">
            <wp:posOffset>504825</wp:posOffset>
          </wp:positionV>
          <wp:extent cx="380352" cy="380352"/>
          <wp:effectExtent l="0" t="0" r="0" b="0"/>
          <wp:wrapNone/>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486958592" behindDoc="1" locked="0" layoutInCell="1" allowOverlap="1" wp14:anchorId="0B238C51" wp14:editId="0B238C52">
              <wp:simplePos x="0" y="0"/>
              <wp:positionH relativeFrom="page">
                <wp:posOffset>1101344</wp:posOffset>
              </wp:positionH>
              <wp:positionV relativeFrom="page">
                <wp:posOffset>448637</wp:posOffset>
              </wp:positionV>
              <wp:extent cx="1664970" cy="50355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D0"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29</w:t>
                          </w:r>
                          <w:r>
                            <w:rPr>
                              <w:rFonts w:ascii="Arial"/>
                            </w:rPr>
                            <w:fldChar w:fldCharType="end"/>
                          </w:r>
                          <w:r>
                            <w:rPr>
                              <w:rFonts w:ascii="Arial"/>
                            </w:rPr>
                            <w:t xml:space="preserve"> of 35</w:t>
                          </w:r>
                        </w:p>
                        <w:p w14:paraId="0B238CD1"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6" o:spid="_x0000_s1061" type="#_x0000_t202" style="position:absolute;margin-left:86.7pt;margin-top:35.35pt;width:131.1pt;height:39.65pt;z-index:-16357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" filled="f" stroked="f">
              <v:path arrowok="t"/>
              <v:textbox inset="0,0,0,0">
                <w:txbxContent>
                  <w:p w14:paraId="0B238CD0"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29</w:t>
                    </w:r>
                    <w:r>
                      <w:rPr>
                        <w:rFonts w:ascii="Arial"/>
                      </w:rPr>
                      <w:fldChar w:fldCharType="end"/>
                    </w:r>
                    <w:r>
                      <w:rPr>
                        <w:rFonts w:ascii="Arial"/>
                      </w:rPr>
                      <w:t xml:space="preserve"> of 35</w:t>
                    </w:r>
                  </w:p>
                  <w:p w14:paraId="0B238CD1"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5" w14:textId="77777777" w:rsidR="00A760F3" w:rsidRDefault="00A23B45">
    <w:pPr>
      <w:pStyle w:val="BodyText"/>
      <w:spacing w:line="14" w:lineRule="auto"/>
      <w:rPr>
        <w:sz w:val="20"/>
      </w:rPr>
    </w:pPr>
    <w:r>
      <w:rPr>
        <w:noProof/>
      </w:rPr>
      <w:drawing>
        <wp:anchor distT="0" distB="0" distL="0" distR="0" simplePos="0" relativeHeight="486962176" behindDoc="1" locked="0" layoutInCell="1" allowOverlap="1" wp14:anchorId="0B238C5F" wp14:editId="0B238C60">
          <wp:simplePos x="0" y="0"/>
          <wp:positionH relativeFrom="page">
            <wp:posOffset>619125</wp:posOffset>
          </wp:positionH>
          <wp:positionV relativeFrom="page">
            <wp:posOffset>504825</wp:posOffset>
          </wp:positionV>
          <wp:extent cx="380352" cy="380352"/>
          <wp:effectExtent l="0" t="0" r="0" b="0"/>
          <wp:wrapNone/>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486962688" behindDoc="1" locked="0" layoutInCell="1" allowOverlap="1" wp14:anchorId="0B238C61" wp14:editId="0B238C62">
              <wp:simplePos x="0" y="0"/>
              <wp:positionH relativeFrom="page">
                <wp:posOffset>1101344</wp:posOffset>
              </wp:positionH>
              <wp:positionV relativeFrom="page">
                <wp:posOffset>448637</wp:posOffset>
              </wp:positionV>
              <wp:extent cx="1664970" cy="503555"/>
              <wp:effectExtent l="0" t="0" r="0" b="0"/>
              <wp:wrapNone/>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D6"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31</w:t>
                          </w:r>
                          <w:r>
                            <w:rPr>
                              <w:rFonts w:ascii="Arial"/>
                            </w:rPr>
                            <w:fldChar w:fldCharType="end"/>
                          </w:r>
                          <w:r>
                            <w:rPr>
                              <w:rFonts w:ascii="Arial"/>
                            </w:rPr>
                            <w:t xml:space="preserve"> of 35</w:t>
                          </w:r>
                        </w:p>
                        <w:p w14:paraId="0B238CD7"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4" o:spid="_x0000_s1066" type="#_x0000_t202" style="position:absolute;margin-left:86.7pt;margin-top:35.35pt;width:131.1pt;height:39.65pt;z-index:-16353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" filled="f" stroked="f">
              <v:path arrowok="t"/>
              <v:textbox inset="0,0,0,0">
                <w:txbxContent>
                  <w:p w14:paraId="0B238CD6"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31</w:t>
                    </w:r>
                    <w:r>
                      <w:rPr>
                        <w:rFonts w:ascii="Arial"/>
                      </w:rPr>
                      <w:fldChar w:fldCharType="end"/>
                    </w:r>
                    <w:r>
                      <w:rPr>
                        <w:rFonts w:ascii="Arial"/>
                      </w:rPr>
                      <w:t xml:space="preserve"> of 35</w:t>
                    </w:r>
                  </w:p>
                  <w:p w14:paraId="0B238CD7"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38BF7" w14:textId="77777777" w:rsidR="00A760F3" w:rsidRDefault="00A23B45">
    <w:pPr>
      <w:pStyle w:val="BodyText"/>
      <w:spacing w:line="14" w:lineRule="auto"/>
      <w:rPr>
        <w:sz w:val="20"/>
      </w:rPr>
    </w:pPr>
    <w:r>
      <w:rPr>
        <w:noProof/>
      </w:rPr>
      <w:drawing>
        <wp:anchor distT="0" distB="0" distL="0" distR="0" simplePos="0" relativeHeight="486966784" behindDoc="1" locked="0" layoutInCell="1" allowOverlap="1" wp14:anchorId="0B238C71" wp14:editId="0B238C72">
          <wp:simplePos x="0" y="0"/>
          <wp:positionH relativeFrom="page">
            <wp:posOffset>619125</wp:posOffset>
          </wp:positionH>
          <wp:positionV relativeFrom="page">
            <wp:posOffset>504825</wp:posOffset>
          </wp:positionV>
          <wp:extent cx="380352" cy="380352"/>
          <wp:effectExtent l="0" t="0" r="0" b="0"/>
          <wp:wrapNone/>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1" cstate="print"/>
                  <a:stretch>
                    <a:fillRect/>
                  </a:stretch>
                </pic:blipFill>
                <pic:spPr>
                  <a:xfrm>
                    <a:off x="0" y="0"/>
                    <a:ext cx="380352" cy="380352"/>
                  </a:xfrm>
                  <a:prstGeom prst="rect">
                    <a:avLst/>
                  </a:prstGeom>
                </pic:spPr>
              </pic:pic>
            </a:graphicData>
          </a:graphic>
        </wp:anchor>
      </w:drawing>
    </w:r>
    <w:r>
      <w:rPr>
        <w:noProof/>
      </w:rPr>
      <mc:AlternateContent>
        <mc:Choice Requires="wps">
          <w:drawing>
            <wp:anchor distT="0" distB="0" distL="0" distR="0" simplePos="0" relativeHeight="486967296" behindDoc="1" locked="0" layoutInCell="1" allowOverlap="1" wp14:anchorId="0B238C73" wp14:editId="0B238C74">
              <wp:simplePos x="0" y="0"/>
              <wp:positionH relativeFrom="page">
                <wp:posOffset>1101344</wp:posOffset>
              </wp:positionH>
              <wp:positionV relativeFrom="page">
                <wp:posOffset>448637</wp:posOffset>
              </wp:positionV>
              <wp:extent cx="1664970" cy="503555"/>
              <wp:effectExtent l="0" t="0" r="0" b="0"/>
              <wp:wrapNone/>
              <wp:docPr id="64" name="Text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4970" cy="503555"/>
                      </a:xfrm>
                      <a:prstGeom prst="rect">
                        <a:avLst/>
                      </a:prstGeom>
                    </wps:spPr>
                    <wps:txbx>
                      <w:txbxContent>
                        <w:p w14:paraId="0B238CE0"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34</w:t>
                          </w:r>
                          <w:r>
                            <w:rPr>
                              <w:rFonts w:ascii="Arial"/>
                            </w:rPr>
                            <w:fldChar w:fldCharType="end"/>
                          </w:r>
                          <w:r>
                            <w:rPr>
                              <w:rFonts w:ascii="Arial"/>
                            </w:rPr>
                            <w:t xml:space="preserve"> of 35</w:t>
                          </w:r>
                        </w:p>
                        <w:p w14:paraId="0B238CE1"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4" o:spid="_x0000_s1072" type="#_x0000_t202" style="position:absolute;margin-left:86.7pt;margin-top:35.35pt;width:131.1pt;height:39.65pt;z-index:-16349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" filled="f" stroked="f">
              <v:path arrowok="t"/>
              <v:textbox inset="0,0,0,0">
                <w:txbxContent>
                  <w:p w14:paraId="0B238CE0" w14:textId="77777777" w:rsidR="00A760F3" w:rsidRDefault="00A23B45">
                    <w:pPr>
                      <w:pStyle w:val="BodyText"/>
                      <w:spacing w:before="13"/>
                      <w:ind w:left="20"/>
                      <w:rPr>
                        <w:rFonts w:ascii="Arial"/>
                      </w:rPr>
                    </w:pPr>
                    <w:r>
                      <w:rPr>
                        <w:rFonts w:ascii="Arial"/>
                      </w:rPr>
                      <w:t>Airport</w:t>
                    </w:r>
                    <w:r>
                      <w:rPr>
                        <w:rFonts w:ascii="Arial"/>
                        <w:spacing w:val="-9"/>
                      </w:rPr>
                      <w:t xml:space="preserve"> </w:t>
                    </w:r>
                    <w:r>
                      <w:rPr>
                        <w:rFonts w:ascii="Arial"/>
                      </w:rPr>
                      <w:t>&amp;</w:t>
                    </w:r>
                    <w:r>
                      <w:rPr>
                        <w:rFonts w:ascii="Arial"/>
                        <w:spacing w:val="-10"/>
                      </w:rPr>
                      <w:t xml:space="preserve"> </w:t>
                    </w:r>
                    <w:r>
                      <w:rPr>
                        <w:rFonts w:ascii="Arial"/>
                      </w:rPr>
                      <w:t>Golden</w:t>
                    </w:r>
                    <w:r>
                      <w:rPr>
                        <w:rFonts w:ascii="Arial"/>
                        <w:spacing w:val="-10"/>
                      </w:rPr>
                      <w:t xml:space="preserve"> </w:t>
                    </w:r>
                    <w:r>
                      <w:rPr>
                        <w:rFonts w:ascii="Arial"/>
                      </w:rPr>
                      <w:t>Gate</w:t>
                    </w:r>
                    <w:r>
                      <w:rPr>
                        <w:rFonts w:ascii="Arial"/>
                        <w:spacing w:val="-10"/>
                      </w:rPr>
                      <w:t xml:space="preserve"> </w:t>
                    </w:r>
                    <w:r>
                      <w:rPr>
                        <w:rFonts w:ascii="Arial"/>
                      </w:rPr>
                      <w:t xml:space="preserve">LOI Page </w:t>
                    </w:r>
                    <w:r>
                      <w:rPr>
                        <w:rFonts w:ascii="Arial"/>
                      </w:rPr>
                      <w:fldChar w:fldCharType="begin"/>
                    </w:r>
                    <w:r>
                      <w:rPr>
                        <w:rFonts w:ascii="Arial"/>
                      </w:rPr>
                      <w:instrText xml:space="preserve"> PAGE </w:instrText>
                    </w:r>
                    <w:r>
                      <w:rPr>
                        <w:rFonts w:ascii="Arial"/>
                      </w:rPr>
                      <w:fldChar w:fldCharType="separate"/>
                    </w:r>
                    <w:r w:rsidR="00D1614D">
                      <w:rPr>
                        <w:rFonts w:ascii="Arial"/>
                        <w:noProof/>
                      </w:rPr>
                      <w:t>34</w:t>
                    </w:r>
                    <w:r>
                      <w:rPr>
                        <w:rFonts w:ascii="Arial"/>
                      </w:rPr>
                      <w:fldChar w:fldCharType="end"/>
                    </w:r>
                    <w:r>
                      <w:rPr>
                        <w:rFonts w:ascii="Arial"/>
                      </w:rPr>
                      <w:t xml:space="preserve"> of 35</w:t>
                    </w:r>
                  </w:p>
                  <w:p w14:paraId="0B238CE1" w14:textId="77777777" w:rsidR="00A760F3" w:rsidRDefault="00A23B45">
                    <w:pPr>
                      <w:pStyle w:val="BodyText"/>
                      <w:spacing w:before="1"/>
                      <w:ind w:left="20"/>
                      <w:rPr>
                        <w:rFonts w:ascii="Arial"/>
                      </w:rPr>
                    </w:pPr>
                    <w:r>
                      <w:rPr>
                        <w:rFonts w:ascii="Arial"/>
                      </w:rPr>
                      <w:t>December</w:t>
                    </w:r>
                    <w:r>
                      <w:rPr>
                        <w:rFonts w:ascii="Arial"/>
                        <w:spacing w:val="-5"/>
                      </w:rPr>
                      <w:t xml:space="preserve"> </w:t>
                    </w:r>
                    <w:r>
                      <w:rPr>
                        <w:rFonts w:ascii="Arial"/>
                      </w:rPr>
                      <w:t>14,</w:t>
                    </w:r>
                    <w:r>
                      <w:rPr>
                        <w:rFonts w:ascii="Arial"/>
                        <w:spacing w:val="-4"/>
                      </w:rPr>
                      <w:t xml:space="preserve"> 2022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750A6"/>
    <w:multiLevelType w:val="hybridMultilevel"/>
    <w:tmpl w:val="52FE3D6E"/>
    <w:lvl w:ilvl="0" w:tplc="F3907AA4">
      <w:start w:val="1"/>
      <w:numFmt w:val="decimal"/>
      <w:lvlText w:val="%1."/>
      <w:lvlJc w:val="left"/>
      <w:pPr>
        <w:ind w:left="316" w:hanging="219"/>
      </w:pPr>
      <w:rPr>
        <w:rFonts w:ascii="Calibri" w:eastAsia="Calibri" w:hAnsi="Calibri" w:cs="Calibri" w:hint="default"/>
        <w:b w:val="0"/>
        <w:bCs w:val="0"/>
        <w:i w:val="0"/>
        <w:iCs w:val="0"/>
        <w:spacing w:val="0"/>
        <w:w w:val="100"/>
        <w:sz w:val="22"/>
        <w:szCs w:val="22"/>
        <w:lang w:val="en-US" w:eastAsia="en-US" w:bidi="ar-SA"/>
      </w:rPr>
    </w:lvl>
    <w:lvl w:ilvl="1" w:tplc="5716545E">
      <w:numFmt w:val="bullet"/>
      <w:lvlText w:val="•"/>
      <w:lvlJc w:val="left"/>
      <w:pPr>
        <w:ind w:left="950" w:hanging="219"/>
      </w:pPr>
      <w:rPr>
        <w:rFonts w:hint="default"/>
        <w:lang w:val="en-US" w:eastAsia="en-US" w:bidi="ar-SA"/>
      </w:rPr>
    </w:lvl>
    <w:lvl w:ilvl="2" w:tplc="15604E60">
      <w:numFmt w:val="bullet"/>
      <w:lvlText w:val="•"/>
      <w:lvlJc w:val="left"/>
      <w:pPr>
        <w:ind w:left="1580" w:hanging="219"/>
      </w:pPr>
      <w:rPr>
        <w:rFonts w:hint="default"/>
        <w:lang w:val="en-US" w:eastAsia="en-US" w:bidi="ar-SA"/>
      </w:rPr>
    </w:lvl>
    <w:lvl w:ilvl="3" w:tplc="528088C2">
      <w:numFmt w:val="bullet"/>
      <w:lvlText w:val="•"/>
      <w:lvlJc w:val="left"/>
      <w:pPr>
        <w:ind w:left="2210" w:hanging="219"/>
      </w:pPr>
      <w:rPr>
        <w:rFonts w:hint="default"/>
        <w:lang w:val="en-US" w:eastAsia="en-US" w:bidi="ar-SA"/>
      </w:rPr>
    </w:lvl>
    <w:lvl w:ilvl="4" w:tplc="E0EEC03A">
      <w:numFmt w:val="bullet"/>
      <w:lvlText w:val="•"/>
      <w:lvlJc w:val="left"/>
      <w:pPr>
        <w:ind w:left="2840" w:hanging="219"/>
      </w:pPr>
      <w:rPr>
        <w:rFonts w:hint="default"/>
        <w:lang w:val="en-US" w:eastAsia="en-US" w:bidi="ar-SA"/>
      </w:rPr>
    </w:lvl>
    <w:lvl w:ilvl="5" w:tplc="E4FE95B4">
      <w:numFmt w:val="bullet"/>
      <w:lvlText w:val="•"/>
      <w:lvlJc w:val="left"/>
      <w:pPr>
        <w:ind w:left="3470" w:hanging="219"/>
      </w:pPr>
      <w:rPr>
        <w:rFonts w:hint="default"/>
        <w:lang w:val="en-US" w:eastAsia="en-US" w:bidi="ar-SA"/>
      </w:rPr>
    </w:lvl>
    <w:lvl w:ilvl="6" w:tplc="A016E60C">
      <w:numFmt w:val="bullet"/>
      <w:lvlText w:val="•"/>
      <w:lvlJc w:val="left"/>
      <w:pPr>
        <w:ind w:left="4100" w:hanging="219"/>
      </w:pPr>
      <w:rPr>
        <w:rFonts w:hint="default"/>
        <w:lang w:val="en-US" w:eastAsia="en-US" w:bidi="ar-SA"/>
      </w:rPr>
    </w:lvl>
    <w:lvl w:ilvl="7" w:tplc="E836E6C4">
      <w:numFmt w:val="bullet"/>
      <w:lvlText w:val="•"/>
      <w:lvlJc w:val="left"/>
      <w:pPr>
        <w:ind w:left="4730" w:hanging="219"/>
      </w:pPr>
      <w:rPr>
        <w:rFonts w:hint="default"/>
        <w:lang w:val="en-US" w:eastAsia="en-US" w:bidi="ar-SA"/>
      </w:rPr>
    </w:lvl>
    <w:lvl w:ilvl="8" w:tplc="A2B0BE74">
      <w:numFmt w:val="bullet"/>
      <w:lvlText w:val="•"/>
      <w:lvlJc w:val="left"/>
      <w:pPr>
        <w:ind w:left="5360" w:hanging="219"/>
      </w:pPr>
      <w:rPr>
        <w:rFonts w:hint="default"/>
        <w:lang w:val="en-US" w:eastAsia="en-US" w:bidi="ar-SA"/>
      </w:rPr>
    </w:lvl>
  </w:abstractNum>
  <w:abstractNum w:abstractNumId="1">
    <w:nsid w:val="3E3539C2"/>
    <w:multiLevelType w:val="hybridMultilevel"/>
    <w:tmpl w:val="8F2E4094"/>
    <w:lvl w:ilvl="0" w:tplc="DF72D524">
      <w:start w:val="1"/>
      <w:numFmt w:val="decimal"/>
      <w:lvlText w:val="%1."/>
      <w:lvlJc w:val="left"/>
      <w:pPr>
        <w:ind w:left="316" w:hanging="219"/>
      </w:pPr>
      <w:rPr>
        <w:rFonts w:ascii="Calibri" w:eastAsia="Calibri" w:hAnsi="Calibri" w:cs="Calibri" w:hint="default"/>
        <w:b w:val="0"/>
        <w:bCs w:val="0"/>
        <w:i w:val="0"/>
        <w:iCs w:val="0"/>
        <w:strike w:val="0"/>
        <w:spacing w:val="0"/>
        <w:w w:val="100"/>
        <w:sz w:val="22"/>
        <w:szCs w:val="22"/>
        <w:lang w:val="en-US" w:eastAsia="en-US" w:bidi="ar-SA"/>
      </w:rPr>
    </w:lvl>
    <w:lvl w:ilvl="1" w:tplc="4A540450">
      <w:numFmt w:val="bullet"/>
      <w:lvlText w:val="•"/>
      <w:lvlJc w:val="left"/>
      <w:pPr>
        <w:ind w:left="950" w:hanging="219"/>
      </w:pPr>
      <w:rPr>
        <w:rFonts w:hint="default"/>
        <w:lang w:val="en-US" w:eastAsia="en-US" w:bidi="ar-SA"/>
      </w:rPr>
    </w:lvl>
    <w:lvl w:ilvl="2" w:tplc="ABB496D6">
      <w:numFmt w:val="bullet"/>
      <w:lvlText w:val="•"/>
      <w:lvlJc w:val="left"/>
      <w:pPr>
        <w:ind w:left="1580" w:hanging="219"/>
      </w:pPr>
      <w:rPr>
        <w:rFonts w:hint="default"/>
        <w:lang w:val="en-US" w:eastAsia="en-US" w:bidi="ar-SA"/>
      </w:rPr>
    </w:lvl>
    <w:lvl w:ilvl="3" w:tplc="20886350">
      <w:numFmt w:val="bullet"/>
      <w:lvlText w:val="•"/>
      <w:lvlJc w:val="left"/>
      <w:pPr>
        <w:ind w:left="2210" w:hanging="219"/>
      </w:pPr>
      <w:rPr>
        <w:rFonts w:hint="default"/>
        <w:lang w:val="en-US" w:eastAsia="en-US" w:bidi="ar-SA"/>
      </w:rPr>
    </w:lvl>
    <w:lvl w:ilvl="4" w:tplc="5BEE562C">
      <w:numFmt w:val="bullet"/>
      <w:lvlText w:val="•"/>
      <w:lvlJc w:val="left"/>
      <w:pPr>
        <w:ind w:left="2840" w:hanging="219"/>
      </w:pPr>
      <w:rPr>
        <w:rFonts w:hint="default"/>
        <w:lang w:val="en-US" w:eastAsia="en-US" w:bidi="ar-SA"/>
      </w:rPr>
    </w:lvl>
    <w:lvl w:ilvl="5" w:tplc="4C7A75DA">
      <w:numFmt w:val="bullet"/>
      <w:lvlText w:val="•"/>
      <w:lvlJc w:val="left"/>
      <w:pPr>
        <w:ind w:left="3470" w:hanging="219"/>
      </w:pPr>
      <w:rPr>
        <w:rFonts w:hint="default"/>
        <w:lang w:val="en-US" w:eastAsia="en-US" w:bidi="ar-SA"/>
      </w:rPr>
    </w:lvl>
    <w:lvl w:ilvl="6" w:tplc="9DF41870">
      <w:numFmt w:val="bullet"/>
      <w:lvlText w:val="•"/>
      <w:lvlJc w:val="left"/>
      <w:pPr>
        <w:ind w:left="4100" w:hanging="219"/>
      </w:pPr>
      <w:rPr>
        <w:rFonts w:hint="default"/>
        <w:lang w:val="en-US" w:eastAsia="en-US" w:bidi="ar-SA"/>
      </w:rPr>
    </w:lvl>
    <w:lvl w:ilvl="7" w:tplc="FC002EFE">
      <w:numFmt w:val="bullet"/>
      <w:lvlText w:val="•"/>
      <w:lvlJc w:val="left"/>
      <w:pPr>
        <w:ind w:left="4730" w:hanging="219"/>
      </w:pPr>
      <w:rPr>
        <w:rFonts w:hint="default"/>
        <w:lang w:val="en-US" w:eastAsia="en-US" w:bidi="ar-SA"/>
      </w:rPr>
    </w:lvl>
    <w:lvl w:ilvl="8" w:tplc="44EEBF62">
      <w:numFmt w:val="bullet"/>
      <w:lvlText w:val="•"/>
      <w:lvlJc w:val="left"/>
      <w:pPr>
        <w:ind w:left="5360" w:hanging="219"/>
      </w:pPr>
      <w:rPr>
        <w:rFonts w:hint="default"/>
        <w:lang w:val="en-US" w:eastAsia="en-US" w:bidi="ar-SA"/>
      </w:rPr>
    </w:lvl>
  </w:abstractNum>
  <w:abstractNum w:abstractNumId="2">
    <w:nsid w:val="6D6F14FC"/>
    <w:multiLevelType w:val="hybridMultilevel"/>
    <w:tmpl w:val="82EE5B78"/>
    <w:lvl w:ilvl="0" w:tplc="A7504684">
      <w:start w:val="1"/>
      <w:numFmt w:val="decimal"/>
      <w:lvlText w:val="%1."/>
      <w:lvlJc w:val="left"/>
      <w:pPr>
        <w:ind w:left="98" w:hanging="219"/>
      </w:pPr>
      <w:rPr>
        <w:rFonts w:ascii="Calibri" w:eastAsia="Calibri" w:hAnsi="Calibri" w:cs="Calibri" w:hint="default"/>
        <w:b w:val="0"/>
        <w:bCs w:val="0"/>
        <w:i w:val="0"/>
        <w:iCs w:val="0"/>
        <w:spacing w:val="0"/>
        <w:w w:val="100"/>
        <w:sz w:val="22"/>
        <w:szCs w:val="22"/>
        <w:lang w:val="en-US" w:eastAsia="en-US" w:bidi="ar-SA"/>
      </w:rPr>
    </w:lvl>
    <w:lvl w:ilvl="1" w:tplc="BDE6A576">
      <w:numFmt w:val="bullet"/>
      <w:lvlText w:val="•"/>
      <w:lvlJc w:val="left"/>
      <w:pPr>
        <w:ind w:left="752" w:hanging="219"/>
      </w:pPr>
      <w:rPr>
        <w:rFonts w:hint="default"/>
        <w:lang w:val="en-US" w:eastAsia="en-US" w:bidi="ar-SA"/>
      </w:rPr>
    </w:lvl>
    <w:lvl w:ilvl="2" w:tplc="145A07A8">
      <w:numFmt w:val="bullet"/>
      <w:lvlText w:val="•"/>
      <w:lvlJc w:val="left"/>
      <w:pPr>
        <w:ind w:left="1404" w:hanging="219"/>
      </w:pPr>
      <w:rPr>
        <w:rFonts w:hint="default"/>
        <w:lang w:val="en-US" w:eastAsia="en-US" w:bidi="ar-SA"/>
      </w:rPr>
    </w:lvl>
    <w:lvl w:ilvl="3" w:tplc="0DAA6F0A">
      <w:numFmt w:val="bullet"/>
      <w:lvlText w:val="•"/>
      <w:lvlJc w:val="left"/>
      <w:pPr>
        <w:ind w:left="2056" w:hanging="219"/>
      </w:pPr>
      <w:rPr>
        <w:rFonts w:hint="default"/>
        <w:lang w:val="en-US" w:eastAsia="en-US" w:bidi="ar-SA"/>
      </w:rPr>
    </w:lvl>
    <w:lvl w:ilvl="4" w:tplc="70D04252">
      <w:numFmt w:val="bullet"/>
      <w:lvlText w:val="•"/>
      <w:lvlJc w:val="left"/>
      <w:pPr>
        <w:ind w:left="2708" w:hanging="219"/>
      </w:pPr>
      <w:rPr>
        <w:rFonts w:hint="default"/>
        <w:lang w:val="en-US" w:eastAsia="en-US" w:bidi="ar-SA"/>
      </w:rPr>
    </w:lvl>
    <w:lvl w:ilvl="5" w:tplc="A4BEB81C">
      <w:numFmt w:val="bullet"/>
      <w:lvlText w:val="•"/>
      <w:lvlJc w:val="left"/>
      <w:pPr>
        <w:ind w:left="3360" w:hanging="219"/>
      </w:pPr>
      <w:rPr>
        <w:rFonts w:hint="default"/>
        <w:lang w:val="en-US" w:eastAsia="en-US" w:bidi="ar-SA"/>
      </w:rPr>
    </w:lvl>
    <w:lvl w:ilvl="6" w:tplc="AB6E32C0">
      <w:numFmt w:val="bullet"/>
      <w:lvlText w:val="•"/>
      <w:lvlJc w:val="left"/>
      <w:pPr>
        <w:ind w:left="4012" w:hanging="219"/>
      </w:pPr>
      <w:rPr>
        <w:rFonts w:hint="default"/>
        <w:lang w:val="en-US" w:eastAsia="en-US" w:bidi="ar-SA"/>
      </w:rPr>
    </w:lvl>
    <w:lvl w:ilvl="7" w:tplc="6BEE1156">
      <w:numFmt w:val="bullet"/>
      <w:lvlText w:val="•"/>
      <w:lvlJc w:val="left"/>
      <w:pPr>
        <w:ind w:left="4664" w:hanging="219"/>
      </w:pPr>
      <w:rPr>
        <w:rFonts w:hint="default"/>
        <w:lang w:val="en-US" w:eastAsia="en-US" w:bidi="ar-SA"/>
      </w:rPr>
    </w:lvl>
    <w:lvl w:ilvl="8" w:tplc="7402043C">
      <w:numFmt w:val="bullet"/>
      <w:lvlText w:val="•"/>
      <w:lvlJc w:val="left"/>
      <w:pPr>
        <w:ind w:left="5316" w:hanging="219"/>
      </w:pPr>
      <w:rPr>
        <w:rFonts w:hint="default"/>
        <w:lang w:val="en-US" w:eastAsia="en-US" w:bidi="ar-SA"/>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in Elferdink">
    <w15:presenceInfo w15:providerId="AD" w15:userId="S::eelferdink@halstatt.com::86d17e8f-7704-4887-a1c2-c1b41deea157"/>
  </w15:person>
  <w15:person w15:author="Erin Elferdink [2]">
    <w15:presenceInfo w15:providerId="Windows Live" w15:userId="d9910bb0e2abc4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0F3"/>
    <w:rsid w:val="00024294"/>
    <w:rsid w:val="00025312"/>
    <w:rsid w:val="00033D8F"/>
    <w:rsid w:val="00055FA0"/>
    <w:rsid w:val="000615B4"/>
    <w:rsid w:val="00062B47"/>
    <w:rsid w:val="00091FFB"/>
    <w:rsid w:val="000C1B53"/>
    <w:rsid w:val="00105995"/>
    <w:rsid w:val="00174615"/>
    <w:rsid w:val="001A46E3"/>
    <w:rsid w:val="002B7301"/>
    <w:rsid w:val="002E728B"/>
    <w:rsid w:val="003160DD"/>
    <w:rsid w:val="00323341"/>
    <w:rsid w:val="003A525E"/>
    <w:rsid w:val="003B5D95"/>
    <w:rsid w:val="00417544"/>
    <w:rsid w:val="004A5E3A"/>
    <w:rsid w:val="004B5FFF"/>
    <w:rsid w:val="004C5671"/>
    <w:rsid w:val="00513F0A"/>
    <w:rsid w:val="0053217B"/>
    <w:rsid w:val="005450FE"/>
    <w:rsid w:val="005C3838"/>
    <w:rsid w:val="006664E4"/>
    <w:rsid w:val="0069536A"/>
    <w:rsid w:val="0075747B"/>
    <w:rsid w:val="007806E8"/>
    <w:rsid w:val="00801BA5"/>
    <w:rsid w:val="008331EE"/>
    <w:rsid w:val="0089764C"/>
    <w:rsid w:val="0090573E"/>
    <w:rsid w:val="00A07424"/>
    <w:rsid w:val="00A153D9"/>
    <w:rsid w:val="00A21260"/>
    <w:rsid w:val="00A22313"/>
    <w:rsid w:val="00A23B45"/>
    <w:rsid w:val="00A306BB"/>
    <w:rsid w:val="00A447CF"/>
    <w:rsid w:val="00A760F3"/>
    <w:rsid w:val="00A80C45"/>
    <w:rsid w:val="00B21BCC"/>
    <w:rsid w:val="00B431CF"/>
    <w:rsid w:val="00BD486A"/>
    <w:rsid w:val="00BF3D04"/>
    <w:rsid w:val="00C022AC"/>
    <w:rsid w:val="00C20A08"/>
    <w:rsid w:val="00C22D4F"/>
    <w:rsid w:val="00C53E84"/>
    <w:rsid w:val="00C54C72"/>
    <w:rsid w:val="00C67EDD"/>
    <w:rsid w:val="00CD45B3"/>
    <w:rsid w:val="00CE1EBB"/>
    <w:rsid w:val="00D1614D"/>
    <w:rsid w:val="00D43A7A"/>
    <w:rsid w:val="00D63795"/>
    <w:rsid w:val="00E15BDD"/>
    <w:rsid w:val="00E442C4"/>
    <w:rsid w:val="00E537F4"/>
    <w:rsid w:val="00E86A6A"/>
    <w:rsid w:val="00EA58BF"/>
    <w:rsid w:val="00F7304F"/>
    <w:rsid w:val="00FA4052"/>
    <w:rsid w:val="00FB2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3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7CF"/>
    <w:rPr>
      <w:rFonts w:ascii="Calibri" w:eastAsia="Calibri" w:hAnsi="Calibri" w:cs="Calibri"/>
    </w:rPr>
  </w:style>
  <w:style w:type="paragraph" w:styleId="Heading1">
    <w:name w:val="heading 1"/>
    <w:basedOn w:val="Normal"/>
    <w:uiPriority w:val="9"/>
    <w:qFormat/>
    <w:pPr>
      <w:spacing w:before="13"/>
      <w:ind w:left="20"/>
      <w:outlineLvl w:val="0"/>
    </w:pPr>
  </w:style>
  <w:style w:type="paragraph" w:styleId="Heading3">
    <w:name w:val="heading 3"/>
    <w:basedOn w:val="Normal"/>
    <w:next w:val="Normal"/>
    <w:link w:val="Heading3Char"/>
    <w:uiPriority w:val="9"/>
    <w:semiHidden/>
    <w:unhideWhenUsed/>
    <w:qFormat/>
    <w:rsid w:val="007806E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pPr>
      <w:ind w:left="98"/>
    </w:pPr>
  </w:style>
  <w:style w:type="paragraph" w:styleId="Revision">
    <w:name w:val="Revision"/>
    <w:hidden/>
    <w:uiPriority w:val="99"/>
    <w:semiHidden/>
    <w:rsid w:val="004C5671"/>
    <w:pPr>
      <w:widowControl/>
      <w:autoSpaceDE/>
      <w:autoSpaceDN/>
    </w:pPr>
    <w:rPr>
      <w:rFonts w:ascii="Calibri" w:eastAsia="Calibri" w:hAnsi="Calibri" w:cs="Calibri"/>
    </w:rPr>
  </w:style>
  <w:style w:type="character" w:styleId="CommentReference">
    <w:name w:val="annotation reference"/>
    <w:basedOn w:val="DefaultParagraphFont"/>
    <w:uiPriority w:val="99"/>
    <w:semiHidden/>
    <w:unhideWhenUsed/>
    <w:rsid w:val="00A07424"/>
    <w:rPr>
      <w:sz w:val="16"/>
      <w:szCs w:val="16"/>
    </w:rPr>
  </w:style>
  <w:style w:type="paragraph" w:styleId="CommentText">
    <w:name w:val="annotation text"/>
    <w:basedOn w:val="Normal"/>
    <w:link w:val="CommentTextChar"/>
    <w:uiPriority w:val="99"/>
    <w:unhideWhenUsed/>
    <w:rsid w:val="00A07424"/>
    <w:rPr>
      <w:sz w:val="20"/>
      <w:szCs w:val="20"/>
    </w:rPr>
  </w:style>
  <w:style w:type="character" w:customStyle="1" w:styleId="CommentTextChar">
    <w:name w:val="Comment Text Char"/>
    <w:basedOn w:val="DefaultParagraphFont"/>
    <w:link w:val="CommentText"/>
    <w:uiPriority w:val="99"/>
    <w:rsid w:val="00A0742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A07424"/>
    <w:rPr>
      <w:b/>
      <w:bCs/>
    </w:rPr>
  </w:style>
  <w:style w:type="character" w:customStyle="1" w:styleId="CommentSubjectChar">
    <w:name w:val="Comment Subject Char"/>
    <w:basedOn w:val="CommentTextChar"/>
    <w:link w:val="CommentSubject"/>
    <w:uiPriority w:val="99"/>
    <w:semiHidden/>
    <w:rsid w:val="00A07424"/>
    <w:rPr>
      <w:rFonts w:ascii="Calibri" w:eastAsia="Calibri" w:hAnsi="Calibri" w:cs="Calibri"/>
      <w:b/>
      <w:bCs/>
      <w:sz w:val="20"/>
      <w:szCs w:val="20"/>
    </w:rPr>
  </w:style>
  <w:style w:type="character" w:customStyle="1" w:styleId="Heading3Char">
    <w:name w:val="Heading 3 Char"/>
    <w:basedOn w:val="DefaultParagraphFont"/>
    <w:link w:val="Heading3"/>
    <w:uiPriority w:val="9"/>
    <w:semiHidden/>
    <w:rsid w:val="007806E8"/>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D1614D"/>
    <w:rPr>
      <w:rFonts w:ascii="Tahoma" w:hAnsi="Tahoma" w:cs="Tahoma"/>
      <w:sz w:val="16"/>
      <w:szCs w:val="16"/>
    </w:rPr>
  </w:style>
  <w:style w:type="character" w:customStyle="1" w:styleId="BalloonTextChar">
    <w:name w:val="Balloon Text Char"/>
    <w:basedOn w:val="DefaultParagraphFont"/>
    <w:link w:val="BalloonText"/>
    <w:uiPriority w:val="99"/>
    <w:semiHidden/>
    <w:rsid w:val="00D1614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7CF"/>
    <w:rPr>
      <w:rFonts w:ascii="Calibri" w:eastAsia="Calibri" w:hAnsi="Calibri" w:cs="Calibri"/>
    </w:rPr>
  </w:style>
  <w:style w:type="paragraph" w:styleId="Heading1">
    <w:name w:val="heading 1"/>
    <w:basedOn w:val="Normal"/>
    <w:uiPriority w:val="9"/>
    <w:qFormat/>
    <w:pPr>
      <w:spacing w:before="13"/>
      <w:ind w:left="20"/>
      <w:outlineLvl w:val="0"/>
    </w:pPr>
  </w:style>
  <w:style w:type="paragraph" w:styleId="Heading3">
    <w:name w:val="heading 3"/>
    <w:basedOn w:val="Normal"/>
    <w:next w:val="Normal"/>
    <w:link w:val="Heading3Char"/>
    <w:uiPriority w:val="9"/>
    <w:semiHidden/>
    <w:unhideWhenUsed/>
    <w:qFormat/>
    <w:rsid w:val="007806E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pPr>
      <w:ind w:left="98"/>
    </w:pPr>
  </w:style>
  <w:style w:type="paragraph" w:styleId="Revision">
    <w:name w:val="Revision"/>
    <w:hidden/>
    <w:uiPriority w:val="99"/>
    <w:semiHidden/>
    <w:rsid w:val="004C5671"/>
    <w:pPr>
      <w:widowControl/>
      <w:autoSpaceDE/>
      <w:autoSpaceDN/>
    </w:pPr>
    <w:rPr>
      <w:rFonts w:ascii="Calibri" w:eastAsia="Calibri" w:hAnsi="Calibri" w:cs="Calibri"/>
    </w:rPr>
  </w:style>
  <w:style w:type="character" w:styleId="CommentReference">
    <w:name w:val="annotation reference"/>
    <w:basedOn w:val="DefaultParagraphFont"/>
    <w:uiPriority w:val="99"/>
    <w:semiHidden/>
    <w:unhideWhenUsed/>
    <w:rsid w:val="00A07424"/>
    <w:rPr>
      <w:sz w:val="16"/>
      <w:szCs w:val="16"/>
    </w:rPr>
  </w:style>
  <w:style w:type="paragraph" w:styleId="CommentText">
    <w:name w:val="annotation text"/>
    <w:basedOn w:val="Normal"/>
    <w:link w:val="CommentTextChar"/>
    <w:uiPriority w:val="99"/>
    <w:unhideWhenUsed/>
    <w:rsid w:val="00A07424"/>
    <w:rPr>
      <w:sz w:val="20"/>
      <w:szCs w:val="20"/>
    </w:rPr>
  </w:style>
  <w:style w:type="character" w:customStyle="1" w:styleId="CommentTextChar">
    <w:name w:val="Comment Text Char"/>
    <w:basedOn w:val="DefaultParagraphFont"/>
    <w:link w:val="CommentText"/>
    <w:uiPriority w:val="99"/>
    <w:rsid w:val="00A07424"/>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A07424"/>
    <w:rPr>
      <w:b/>
      <w:bCs/>
    </w:rPr>
  </w:style>
  <w:style w:type="character" w:customStyle="1" w:styleId="CommentSubjectChar">
    <w:name w:val="Comment Subject Char"/>
    <w:basedOn w:val="CommentTextChar"/>
    <w:link w:val="CommentSubject"/>
    <w:uiPriority w:val="99"/>
    <w:semiHidden/>
    <w:rsid w:val="00A07424"/>
    <w:rPr>
      <w:rFonts w:ascii="Calibri" w:eastAsia="Calibri" w:hAnsi="Calibri" w:cs="Calibri"/>
      <w:b/>
      <w:bCs/>
      <w:sz w:val="20"/>
      <w:szCs w:val="20"/>
    </w:rPr>
  </w:style>
  <w:style w:type="character" w:customStyle="1" w:styleId="Heading3Char">
    <w:name w:val="Heading 3 Char"/>
    <w:basedOn w:val="DefaultParagraphFont"/>
    <w:link w:val="Heading3"/>
    <w:uiPriority w:val="9"/>
    <w:semiHidden/>
    <w:rsid w:val="007806E8"/>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D1614D"/>
    <w:rPr>
      <w:rFonts w:ascii="Tahoma" w:hAnsi="Tahoma" w:cs="Tahoma"/>
      <w:sz w:val="16"/>
      <w:szCs w:val="16"/>
    </w:rPr>
  </w:style>
  <w:style w:type="character" w:customStyle="1" w:styleId="BalloonTextChar">
    <w:name w:val="Balloon Text Char"/>
    <w:basedOn w:val="DefaultParagraphFont"/>
    <w:link w:val="BalloonText"/>
    <w:uiPriority w:val="99"/>
    <w:semiHidden/>
    <w:rsid w:val="00D1614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microsoft.com/office/2007/relationships/stylesWithEffects" Target="stylesWithEffects.xml"/><Relationship Id="rId21" Type="http://schemas.openxmlformats.org/officeDocument/2006/relationships/footer" Target="footer6.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2.jpeg"/><Relationship Id="rId36" Type="http://schemas.microsoft.com/office/2011/relationships/commentsExtended" Target="commentsExtended.xml"/><Relationship Id="rId10" Type="http://schemas.openxmlformats.org/officeDocument/2006/relationships/hyperlink" Target="mailto:enterprisesupport@oxblue.com" TargetMode="External"/><Relationship Id="rId19" Type="http://schemas.openxmlformats.org/officeDocument/2006/relationships/footer" Target="foot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microsoft.com/office/2016/09/relationships/commentsIds" Target="commentsIds.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5772</Words>
  <Characters>32901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LOI Store Development Template</vt:lpstr>
    </vt:vector>
  </TitlesOfParts>
  <Company>Starbucks Coffee Company</Company>
  <LinksUpToDate>false</LinksUpToDate>
  <CharactersWithSpaces>38596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LOI Store Development Template</dc:title>
  <dc:creator>RBhatia</dc:creator>
  <cp:keywords>Letter of Intent, LOI, template</cp:keywords>
  <cp:lastModifiedBy>Lynn Fayer</cp:lastModifiedBy>
  <cp:revision>2</cp:revision>
  <dcterms:created xsi:type="dcterms:W3CDTF">2025-08-21T13:59:00Z</dcterms:created>
  <dcterms:modified xsi:type="dcterms:W3CDTF">2025-08-21T13:59:00Z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0x0101001FBDAA6A5727F84C90493D3AA988DAF0</vt:lpwstr>
  </property>
  <property fmtid="{D5CDD505-2E9C-101B-9397-08002B2CF9AE}" pid="3" name="Created">
    <vt:filetime>2023-06-30T00:00:00Z</vt:filetime>
  </property>
  <property fmtid="{D5CDD505-2E9C-101B-9397-08002B2CF9AE}" pid="4" name="Creator">
    <vt:lpwstr>Acrobat PDFMaker 23 for Word</vt:lpwstr>
  </property>
  <property fmtid="{D5CDD505-2E9C-101B-9397-08002B2CF9AE}" pid="5" name="GrammarlyDocumentId">
    <vt:lpwstr>a7ced4b3673beb3a3d3d28ef5b717ae86a9c68be1c827201545fd9409b6d555e</vt:lpwstr>
  </property>
  <property fmtid="{D5CDD505-2E9C-101B-9397-08002B2CF9AE}" pid="6" name="LastSaved">
    <vt:filetime>2023-10-03T00:00:00Z</vt:filetime>
  </property>
  <property fmtid="{D5CDD505-2E9C-101B-9397-08002B2CF9AE}" pid="7" name="MediaServiceImageTags">
    <vt:lpwstr/>
  </property>
  <property fmtid="{D5CDD505-2E9C-101B-9397-08002B2CF9AE}" pid="8" name="Producer">
    <vt:lpwstr>Adobe PDF Library 23.3.247</vt:lpwstr>
  </property>
  <property fmtid="{D5CDD505-2E9C-101B-9397-08002B2CF9AE}" pid="9" name="SourceModified">
    <vt:lpwstr>D:20230630161629</vt:lpwstr>
  </property>
  <property fmtid="{D5CDD505-2E9C-101B-9397-08002B2CF9AE}" pid="10" name="_NewReviewCycle">
    <vt:lpwstr/>
  </property>
</Properties>
</file>